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01D61" w14:textId="108F8170" w:rsidR="00094B45" w:rsidRPr="00597065" w:rsidRDefault="00094B45">
      <w:pPr>
        <w:rPr>
          <w:rFonts w:asciiTheme="minorHAnsi" w:hAnsiTheme="minorHAnsi"/>
          <w:lang w:val="fr-BE"/>
        </w:rPr>
      </w:pPr>
    </w:p>
    <w:p w14:paraId="45272F71" w14:textId="77777777" w:rsidR="007A4BEE" w:rsidRPr="007A4BEE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uppressAutoHyphens w:val="0"/>
        <w:autoSpaceDN/>
        <w:spacing w:after="0" w:line="240" w:lineRule="auto"/>
        <w:jc w:val="center"/>
        <w:rPr>
          <w:rFonts w:asciiTheme="minorHAnsi" w:eastAsia="Times New Roman" w:hAnsiTheme="minorHAnsi" w:cs="Open Sans"/>
          <w:b/>
          <w:kern w:val="0"/>
          <w:sz w:val="12"/>
          <w:szCs w:val="12"/>
          <w:u w:val="single"/>
          <w:lang w:val="fr-FR" w:eastAsia="fr-FR"/>
        </w:rPr>
      </w:pPr>
    </w:p>
    <w:p w14:paraId="0B53DC7E" w14:textId="77777777" w:rsidR="007A4BEE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uppressAutoHyphens w:val="0"/>
        <w:autoSpaceDN/>
        <w:spacing w:after="0" w:line="240" w:lineRule="auto"/>
        <w:jc w:val="center"/>
        <w:rPr>
          <w:rFonts w:asciiTheme="minorHAnsi" w:eastAsia="Times New Roman" w:hAnsiTheme="minorHAnsi" w:cs="Open Sans"/>
          <w:b/>
          <w:caps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b/>
          <w:caps/>
          <w:kern w:val="0"/>
          <w:u w:val="single"/>
          <w:lang w:val="fr-FR" w:eastAsia="fr-FR"/>
        </w:rPr>
        <w:t xml:space="preserve">Attestation </w:t>
      </w:r>
      <w:r>
        <w:rPr>
          <w:rFonts w:asciiTheme="minorHAnsi" w:eastAsia="Times New Roman" w:hAnsiTheme="minorHAnsi" w:cs="Open Sans"/>
          <w:b/>
          <w:caps/>
          <w:kern w:val="0"/>
          <w:u w:val="single"/>
          <w:lang w:val="fr-FR" w:eastAsia="fr-FR"/>
        </w:rPr>
        <w:t>D’</w:t>
      </w:r>
      <w:r w:rsidRPr="00094B45">
        <w:rPr>
          <w:rFonts w:asciiTheme="minorHAnsi" w:eastAsia="Times New Roman" w:hAnsiTheme="minorHAnsi" w:cs="Open Sans"/>
          <w:b/>
          <w:caps/>
          <w:kern w:val="0"/>
          <w:lang w:val="fr-FR" w:eastAsia="fr-FR"/>
        </w:rPr>
        <w:t xml:space="preserve">ENGAGEMENT </w:t>
      </w:r>
    </w:p>
    <w:p w14:paraId="2B3E8A78" w14:textId="0E01942B" w:rsidR="007A4BEE" w:rsidRPr="00094B45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uppressAutoHyphens w:val="0"/>
        <w:autoSpaceDN/>
        <w:spacing w:after="0" w:line="240" w:lineRule="auto"/>
        <w:jc w:val="center"/>
        <w:rPr>
          <w:rFonts w:asciiTheme="minorHAnsi" w:eastAsia="Times New Roman" w:hAnsiTheme="minorHAnsi" w:cs="Open Sans"/>
          <w:b/>
          <w:caps/>
          <w:kern w:val="0"/>
          <w:u w:val="single"/>
          <w:lang w:val="fr-FR" w:eastAsia="fr-FR"/>
        </w:rPr>
      </w:pPr>
      <w:r w:rsidRPr="00094B45">
        <w:rPr>
          <w:rFonts w:asciiTheme="minorHAnsi" w:eastAsia="Times New Roman" w:hAnsiTheme="minorHAnsi" w:cs="Open Sans"/>
          <w:b/>
          <w:caps/>
          <w:kern w:val="0"/>
          <w:lang w:val="fr-FR" w:eastAsia="fr-FR"/>
        </w:rPr>
        <w:t xml:space="preserve">Du </w:t>
      </w:r>
      <w:r w:rsidRPr="00094B45">
        <w:rPr>
          <w:rFonts w:asciiTheme="minorHAnsi" w:eastAsia="Times New Roman" w:hAnsiTheme="minorHAnsi" w:cs="Open Sans"/>
          <w:b/>
          <w:caps/>
          <w:kern w:val="0"/>
          <w:u w:val="single"/>
          <w:lang w:val="fr-FR" w:eastAsia="fr-FR"/>
        </w:rPr>
        <w:t>Partenaire</w:t>
      </w:r>
    </w:p>
    <w:p w14:paraId="1952D604" w14:textId="77777777" w:rsidR="007A4BEE" w:rsidRPr="00094B45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uppressAutoHyphens w:val="0"/>
        <w:autoSpaceDN/>
        <w:spacing w:after="0" w:line="240" w:lineRule="auto"/>
        <w:jc w:val="center"/>
        <w:rPr>
          <w:rFonts w:asciiTheme="minorHAnsi" w:eastAsia="Times New Roman" w:hAnsiTheme="minorHAnsi" w:cs="Open Sans"/>
          <w:b/>
          <w:caps/>
          <w:kern w:val="0"/>
          <w:lang w:val="fr-FR" w:eastAsia="fr-FR"/>
        </w:rPr>
      </w:pPr>
    </w:p>
    <w:p w14:paraId="19E928AE" w14:textId="77777777" w:rsidR="007A4BEE" w:rsidRPr="00094B45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after="0" w:line="250" w:lineRule="auto"/>
        <w:jc w:val="center"/>
        <w:rPr>
          <w:rFonts w:asciiTheme="minorHAnsi" w:hAnsiTheme="minorHAnsi" w:cs="Open Sans"/>
          <w:bCs/>
          <w:sz w:val="20"/>
          <w:szCs w:val="20"/>
          <w:lang w:val="fr-BE"/>
        </w:rPr>
      </w:pPr>
      <w:r w:rsidRPr="00094B45">
        <w:rPr>
          <w:rFonts w:asciiTheme="minorHAnsi" w:hAnsiTheme="minorHAnsi" w:cs="Open Sans"/>
          <w:bCs/>
          <w:sz w:val="20"/>
          <w:szCs w:val="20"/>
          <w:lang w:val="fr-BE"/>
        </w:rPr>
        <w:t xml:space="preserve">à participer à un </w:t>
      </w:r>
      <w:r w:rsidRPr="00197CE9">
        <w:rPr>
          <w:rFonts w:asciiTheme="minorHAnsi" w:hAnsiTheme="minorHAnsi" w:cs="Open Sans"/>
          <w:bCs/>
          <w:sz w:val="20"/>
          <w:szCs w:val="20"/>
          <w:lang w:val="fr-BE"/>
        </w:rPr>
        <w:t>Sm</w:t>
      </w:r>
      <w:r>
        <w:rPr>
          <w:rFonts w:asciiTheme="minorHAnsi" w:hAnsiTheme="minorHAnsi" w:cs="Open Sans"/>
          <w:bCs/>
          <w:sz w:val="20"/>
          <w:szCs w:val="20"/>
          <w:lang w:val="fr-BE"/>
        </w:rPr>
        <w:t xml:space="preserve">all </w:t>
      </w:r>
      <w:proofErr w:type="spellStart"/>
      <w:r>
        <w:rPr>
          <w:rFonts w:asciiTheme="minorHAnsi" w:hAnsiTheme="minorHAnsi" w:cs="Open Sans"/>
          <w:bCs/>
          <w:sz w:val="20"/>
          <w:szCs w:val="20"/>
          <w:lang w:val="fr-BE"/>
        </w:rPr>
        <w:t>project</w:t>
      </w:r>
      <w:proofErr w:type="spellEnd"/>
      <w:r>
        <w:rPr>
          <w:rFonts w:asciiTheme="minorHAnsi" w:hAnsiTheme="minorHAnsi" w:cs="Open Sans"/>
          <w:bCs/>
          <w:sz w:val="20"/>
          <w:szCs w:val="20"/>
          <w:lang w:val="fr-BE"/>
        </w:rPr>
        <w:t xml:space="preserve"> « MAXI »</w:t>
      </w:r>
    </w:p>
    <w:p w14:paraId="20CA4ACB" w14:textId="77777777" w:rsidR="007A4BEE" w:rsidRPr="00094B45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after="0" w:line="250" w:lineRule="auto"/>
        <w:jc w:val="center"/>
        <w:rPr>
          <w:rFonts w:asciiTheme="minorHAnsi" w:hAnsiTheme="minorHAnsi" w:cs="Open Sans"/>
          <w:bCs/>
          <w:sz w:val="20"/>
          <w:szCs w:val="20"/>
          <w:lang w:val="en-US"/>
        </w:rPr>
      </w:pPr>
      <w:r w:rsidRPr="00094B45">
        <w:rPr>
          <w:rFonts w:asciiTheme="minorHAnsi" w:hAnsiTheme="minorHAnsi" w:cs="Open Sans"/>
          <w:bCs/>
          <w:sz w:val="20"/>
          <w:szCs w:val="20"/>
          <w:lang w:val="en-US"/>
        </w:rPr>
        <w:t xml:space="preserve">dans le </w:t>
      </w:r>
      <w:r w:rsidRPr="002B52EE">
        <w:rPr>
          <w:rFonts w:asciiTheme="minorHAnsi" w:hAnsiTheme="minorHAnsi" w:cs="Open Sans"/>
          <w:bCs/>
          <w:sz w:val="20"/>
          <w:szCs w:val="20"/>
          <w:lang w:val="en-US"/>
        </w:rPr>
        <w:t>c</w:t>
      </w:r>
      <w:r w:rsidRPr="00094B45">
        <w:rPr>
          <w:rFonts w:asciiTheme="minorHAnsi" w:hAnsiTheme="minorHAnsi" w:cs="Open Sans"/>
          <w:bCs/>
          <w:sz w:val="20"/>
          <w:szCs w:val="20"/>
          <w:lang w:val="en-US"/>
        </w:rPr>
        <w:t xml:space="preserve">adre </w:t>
      </w:r>
      <w:r w:rsidRPr="002B52EE">
        <w:rPr>
          <w:rFonts w:asciiTheme="minorHAnsi" w:hAnsiTheme="minorHAnsi" w:cs="Open Sans"/>
          <w:bCs/>
          <w:sz w:val="20"/>
          <w:szCs w:val="20"/>
          <w:lang w:val="en-US"/>
        </w:rPr>
        <w:t>du Small Project Fund « People to People » Interreg Meuse-Rhin (NL-BE-DE)</w:t>
      </w:r>
    </w:p>
    <w:p w14:paraId="0BA40E56" w14:textId="77777777" w:rsidR="007A4BEE" w:rsidRPr="00094B45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rFonts w:asciiTheme="minorHAnsi" w:hAnsiTheme="minorHAnsi" w:cs="Open Sans"/>
          <w:b/>
          <w:caps/>
          <w:sz w:val="4"/>
          <w:szCs w:val="4"/>
          <w:lang w:val="en-US"/>
        </w:rPr>
      </w:pPr>
    </w:p>
    <w:p w14:paraId="6FBABF05" w14:textId="77777777" w:rsidR="00D41E13" w:rsidRDefault="00D41E13" w:rsidP="00D41E13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Je soussigné (</w:t>
      </w:r>
      <w:r w:rsidRPr="00094B45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Nom + Prénom + titre</w:t>
      </w: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  <w:r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58314B">
        <w:rPr>
          <w:rFonts w:asciiTheme="minorHAnsi" w:eastAsia="Times New Roman" w:hAnsiTheme="minorHAnsi" w:cs="Open Sans"/>
          <w:kern w:val="0"/>
          <w:lang w:val="fr-FR" w:eastAsia="fr-FR"/>
          <w:rPrChange w:id="0" w:author="Sonja Fickers" w:date="2025-07-28T09:02:00Z" w16du:dateUtc="2025-07-28T07:02:00Z">
            <w:rPr>
              <w:rFonts w:asciiTheme="minorHAnsi" w:eastAsia="Times New Roman" w:hAnsiTheme="minorHAnsi" w:cs="Open Sans"/>
              <w:kern w:val="0"/>
              <w:highlight w:val="yellow"/>
              <w:lang w:val="fr-FR" w:eastAsia="fr-FR"/>
            </w:rPr>
          </w:rPrChange>
        </w:rPr>
        <w:t>représentant légal</w:t>
      </w: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</w:p>
    <w:p w14:paraId="6A3F0F4F" w14:textId="77777777" w:rsidR="00D41E13" w:rsidRPr="00094B45" w:rsidRDefault="00D41E13" w:rsidP="00D41E13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 xml:space="preserve">de </w:t>
      </w:r>
      <w:r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094B45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Nom de l’organisation</w:t>
      </w: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 xml:space="preserve">) </w:t>
      </w:r>
    </w:p>
    <w:p w14:paraId="64347714" w14:textId="2E53D99B" w:rsidR="00597065" w:rsidRPr="00597065" w:rsidRDefault="00597065" w:rsidP="00597065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m’engage à réaliser, sous réserve de l’obtention de la subvention FEDER du </w:t>
      </w:r>
      <w:r w:rsidR="00ED4493">
        <w:rPr>
          <w:rFonts w:asciiTheme="minorHAnsi" w:eastAsia="Times New Roman" w:hAnsiTheme="minorHAnsi" w:cs="Open Sans"/>
          <w:kern w:val="0"/>
          <w:lang w:val="fr-FR" w:eastAsia="fr-FR"/>
        </w:rPr>
        <w:t xml:space="preserve">Small Project </w:t>
      </w:r>
      <w:proofErr w:type="spellStart"/>
      <w:r w:rsidR="00ED4493">
        <w:rPr>
          <w:rFonts w:asciiTheme="minorHAnsi" w:eastAsia="Times New Roman" w:hAnsiTheme="minorHAnsi" w:cs="Open Sans"/>
          <w:kern w:val="0"/>
          <w:lang w:val="fr-FR" w:eastAsia="fr-FR"/>
        </w:rPr>
        <w:t>Fund</w:t>
      </w:r>
      <w:proofErr w:type="spellEnd"/>
      <w:r w:rsidR="00ED4493">
        <w:rPr>
          <w:rFonts w:asciiTheme="minorHAnsi" w:eastAsia="Times New Roman" w:hAnsiTheme="minorHAnsi" w:cs="Open Sans"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et en partenariat avec : </w:t>
      </w:r>
    </w:p>
    <w:p w14:paraId="4BC91980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0C213BAF" w14:textId="77777777" w:rsidR="00AC5D18" w:rsidRPr="00094B45" w:rsidRDefault="00AC5D18" w:rsidP="00AC5D18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0C339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partenaire du </w:t>
      </w:r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Small </w:t>
      </w:r>
      <w:proofErr w:type="spellStart"/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71FB6C9B" w14:textId="77777777" w:rsidR="00AC5D18" w:rsidRPr="00094B45" w:rsidRDefault="00AC5D18" w:rsidP="00AC5D18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C82809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partenaire </w:t>
      </w:r>
      <w:r w:rsidRPr="000C339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du </w:t>
      </w:r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Small </w:t>
      </w:r>
      <w:proofErr w:type="spellStart"/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558273D0" w14:textId="77777777" w:rsidR="00AC5D18" w:rsidRPr="00094B45" w:rsidRDefault="00AC5D18" w:rsidP="00AC5D18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C82809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partenaire </w:t>
      </w:r>
      <w:r w:rsidRPr="000C339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du </w:t>
      </w:r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Small </w:t>
      </w:r>
      <w:proofErr w:type="spellStart"/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08A1D5FF" w14:textId="77777777" w:rsidR="00AC5D18" w:rsidRPr="00094B45" w:rsidRDefault="00AC5D18" w:rsidP="00AC5D18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C82809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partenaire </w:t>
      </w:r>
      <w:r w:rsidRPr="000C339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du </w:t>
      </w:r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Small </w:t>
      </w:r>
      <w:proofErr w:type="spellStart"/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439B4C89" w14:textId="77777777" w:rsidR="00AC5D18" w:rsidRPr="00094B45" w:rsidRDefault="00AC5D18" w:rsidP="00AC5D18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C82809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partenaire </w:t>
      </w:r>
      <w:r w:rsidRPr="000C339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du </w:t>
      </w:r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Small </w:t>
      </w:r>
      <w:proofErr w:type="spellStart"/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09F54A36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22CA275" w14:textId="5350A9F2" w:rsidR="00597065" w:rsidRPr="00597065" w:rsidRDefault="00597065" w:rsidP="00597065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Le </w:t>
      </w:r>
      <w:r w:rsidR="008016E6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8016E6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transfrontalier intitulé : </w:t>
      </w:r>
    </w:p>
    <w:p w14:paraId="25612CC0" w14:textId="229ABEE4" w:rsidR="00597065" w:rsidRPr="00597065" w:rsidRDefault="00702C36" w:rsidP="00597065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0E6A1E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du Small </w:t>
      </w:r>
      <w:proofErr w:type="spellStart"/>
      <w:r w:rsidRPr="000E6A1E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="008410E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1BFE8C92" w14:textId="327EF8E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Pour la réalisation de ce </w:t>
      </w:r>
      <w:r w:rsidR="00432EB9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432EB9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je sollicite le financement du </w:t>
      </w:r>
      <w:r w:rsidR="00432EB9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432EB9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="00432EB9">
        <w:rPr>
          <w:rFonts w:asciiTheme="minorHAnsi" w:eastAsia="Times New Roman" w:hAnsiTheme="minorHAnsi" w:cs="Open Sans"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pour un coût total prévisionnel de ……………………………euros (</w:t>
      </w:r>
      <w:r w:rsidRPr="00597065">
        <w:rPr>
          <w:rFonts w:asciiTheme="minorHAnsi" w:eastAsia="Times New Roman" w:hAnsiTheme="minorHAnsi" w:cs="Open Sans"/>
          <w:kern w:val="0"/>
          <w:u w:val="single"/>
          <w:lang w:val="fr-FR" w:eastAsia="fr-FR"/>
        </w:rPr>
        <w:t xml:space="preserve">montant </w:t>
      </w:r>
      <w:r w:rsidR="005D7D43">
        <w:rPr>
          <w:rFonts w:asciiTheme="minorHAnsi" w:eastAsia="Times New Roman" w:hAnsiTheme="minorHAnsi" w:cs="Open Sans"/>
          <w:kern w:val="0"/>
          <w:u w:val="single"/>
          <w:lang w:val="fr-FR" w:eastAsia="fr-FR"/>
        </w:rPr>
        <w:t xml:space="preserve">des coûts </w:t>
      </w:r>
      <w:r w:rsidRPr="00597065">
        <w:rPr>
          <w:rFonts w:asciiTheme="minorHAnsi" w:eastAsia="Times New Roman" w:hAnsiTheme="minorHAnsi" w:cs="Open Sans"/>
          <w:kern w:val="0"/>
          <w:u w:val="single"/>
          <w:lang w:val="fr-FR" w:eastAsia="fr-FR"/>
        </w:rPr>
        <w:t>tot</w:t>
      </w:r>
      <w:r w:rsidR="005D7D43">
        <w:rPr>
          <w:rFonts w:asciiTheme="minorHAnsi" w:eastAsia="Times New Roman" w:hAnsiTheme="minorHAnsi" w:cs="Open Sans"/>
          <w:kern w:val="0"/>
          <w:u w:val="single"/>
          <w:lang w:val="fr-FR" w:eastAsia="fr-FR"/>
        </w:rPr>
        <w:t>aux</w:t>
      </w:r>
      <w:ins w:id="1" w:author="Sonja Fickers" w:date="2025-07-28T09:02:00Z" w16du:dateUtc="2025-07-28T07:02:00Z">
        <w:r w:rsidR="0058314B">
          <w:rPr>
            <w:rFonts w:asciiTheme="minorHAnsi" w:eastAsia="Times New Roman" w:hAnsiTheme="minorHAnsi" w:cs="Open Sans"/>
            <w:kern w:val="0"/>
            <w:u w:val="single"/>
            <w:lang w:val="fr-FR" w:eastAsia="fr-FR"/>
          </w:rPr>
          <w:t xml:space="preserve"> subsidiables</w:t>
        </w:r>
      </w:ins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du partenaire concerné par la présente attestation).</w:t>
      </w:r>
    </w:p>
    <w:p w14:paraId="0F636B76" w14:textId="77777777" w:rsidR="00597065" w:rsidRPr="00597065" w:rsidRDefault="00597065" w:rsidP="00597065">
      <w:pPr>
        <w:widowControl w:val="0"/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741E425A" w14:textId="6A85D8D6" w:rsidR="00597065" w:rsidRPr="00597065" w:rsidRDefault="00597065" w:rsidP="00597065">
      <w:pPr>
        <w:widowControl w:val="0"/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En accord avec les autres opérateurs du projet, ……</w:t>
      </w:r>
      <w:proofErr w:type="gram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…….</w:t>
      </w:r>
      <w:proofErr w:type="gram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…………………................ (</w:t>
      </w:r>
      <w:proofErr w:type="gramStart"/>
      <w:r w:rsidRPr="001D0CD0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>nom</w:t>
      </w:r>
      <w:proofErr w:type="gramEnd"/>
      <w:r w:rsidRPr="001D0CD0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 xml:space="preserve"> de l’organisation </w:t>
      </w:r>
      <w:proofErr w:type="spellStart"/>
      <w:r w:rsidR="00413238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) représenté par ……………………………......... (</w:t>
      </w:r>
      <w:r w:rsidRPr="001D0CD0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 xml:space="preserve">Nom + Prénom + Titre du représentant légal du </w:t>
      </w:r>
      <w:proofErr w:type="spellStart"/>
      <w:r w:rsidR="00413238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) a été désigné </w:t>
      </w:r>
      <w:r w:rsidRPr="00597065">
        <w:rPr>
          <w:rFonts w:asciiTheme="minorHAnsi" w:eastAsia="Times New Roman" w:hAnsiTheme="minorHAnsi" w:cs="Open Sans"/>
          <w:b/>
          <w:kern w:val="0"/>
          <w:lang w:val="fr-FR" w:eastAsia="fr-FR"/>
        </w:rPr>
        <w:t xml:space="preserve">opérateur </w:t>
      </w:r>
      <w:proofErr w:type="spellStart"/>
      <w:r w:rsidR="00413238">
        <w:rPr>
          <w:rFonts w:asciiTheme="minorHAnsi" w:eastAsia="Times New Roman" w:hAnsiTheme="minorHAnsi" w:cs="Open Sans"/>
          <w:b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du projet. Celui-ci est autorisé à déposer pour mon compte le dossier de demande de subvention auprès d</w:t>
      </w:r>
      <w:r w:rsidR="00537316">
        <w:rPr>
          <w:rFonts w:asciiTheme="minorHAnsi" w:eastAsia="Times New Roman" w:hAnsiTheme="minorHAnsi" w:cs="Open Sans"/>
          <w:kern w:val="0"/>
          <w:lang w:val="fr-FR" w:eastAsia="fr-FR"/>
        </w:rPr>
        <w:t xml:space="preserve">u management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du </w:t>
      </w:r>
      <w:r w:rsidR="00537316">
        <w:rPr>
          <w:rFonts w:asciiTheme="minorHAnsi" w:eastAsia="Times New Roman" w:hAnsiTheme="minorHAnsi" w:cs="Open Sans"/>
          <w:kern w:val="0"/>
          <w:lang w:val="fr-FR" w:eastAsia="fr-FR"/>
        </w:rPr>
        <w:t xml:space="preserve">SPF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au sein </w:t>
      </w:r>
      <w:r w:rsidR="00537316">
        <w:rPr>
          <w:rFonts w:asciiTheme="minorHAnsi" w:eastAsia="Times New Roman" w:hAnsiTheme="minorHAnsi" w:cs="Open Sans"/>
          <w:kern w:val="0"/>
          <w:lang w:val="fr-FR" w:eastAsia="fr-FR"/>
        </w:rPr>
        <w:t>du bureau administratif du GECT Euregio Meuse-Rhin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institution responsable pour le </w:t>
      </w:r>
      <w:r w:rsidR="001115F0">
        <w:rPr>
          <w:rFonts w:asciiTheme="minorHAnsi" w:eastAsia="Times New Roman" w:hAnsiTheme="minorHAnsi" w:cs="Open Sans"/>
          <w:kern w:val="0"/>
          <w:lang w:val="fr-FR" w:eastAsia="fr-FR"/>
        </w:rPr>
        <w:t xml:space="preserve">Small Project </w:t>
      </w:r>
      <w:proofErr w:type="spellStart"/>
      <w:r w:rsidR="001115F0">
        <w:rPr>
          <w:rFonts w:asciiTheme="minorHAnsi" w:eastAsia="Times New Roman" w:hAnsiTheme="minorHAnsi" w:cs="Open Sans"/>
          <w:kern w:val="0"/>
          <w:lang w:val="fr-FR" w:eastAsia="fr-FR"/>
        </w:rPr>
        <w:t>Fund</w:t>
      </w:r>
      <w:proofErr w:type="spellEnd"/>
      <w:r w:rsidR="001115F0">
        <w:rPr>
          <w:rFonts w:asciiTheme="minorHAnsi" w:eastAsia="Times New Roman" w:hAnsiTheme="minorHAnsi" w:cs="Open Sans"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47E46CE5" w14:textId="2BDC781D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J'ai lu le manuel pour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les </w:t>
      </w:r>
      <w:r w:rsidR="00413238" w:rsidRPr="00751E54">
        <w:rPr>
          <w:rFonts w:asciiTheme="minorHAnsi" w:hAnsiTheme="minorHAnsi" w:cs="Open Sans"/>
          <w:lang w:val="fr-BE"/>
        </w:rPr>
        <w:t xml:space="preserve">Small </w:t>
      </w:r>
      <w:proofErr w:type="spellStart"/>
      <w:r w:rsidR="00413238" w:rsidRPr="00751E54">
        <w:rPr>
          <w:rFonts w:asciiTheme="minorHAnsi" w:hAnsiTheme="minorHAnsi" w:cs="Open Sans"/>
          <w:lang w:val="fr-BE"/>
        </w:rPr>
        <w:t>projects</w:t>
      </w:r>
      <w:proofErr w:type="spellEnd"/>
      <w:r w:rsidR="00413238" w:rsidRPr="00751E54">
        <w:rPr>
          <w:rFonts w:asciiTheme="minorHAnsi" w:hAnsiTheme="minorHAnsi" w:cs="Open Sans"/>
          <w:lang w:val="fr-BE"/>
        </w:rPr>
        <w:t xml:space="preserve"> </w:t>
      </w:r>
      <w:r w:rsidR="00413238">
        <w:rPr>
          <w:rFonts w:asciiTheme="minorHAnsi" w:hAnsiTheme="minorHAnsi" w:cs="Open Sans"/>
          <w:lang w:val="fr-BE"/>
        </w:rPr>
        <w:t>« </w:t>
      </w:r>
      <w:r w:rsidR="00413238" w:rsidRPr="00751E54">
        <w:rPr>
          <w:rFonts w:asciiTheme="minorHAnsi" w:hAnsiTheme="minorHAnsi" w:cs="Open Sans"/>
          <w:lang w:val="fr-BE"/>
        </w:rPr>
        <w:t>MAXI</w:t>
      </w:r>
      <w:r w:rsidR="00413238">
        <w:rPr>
          <w:rFonts w:asciiTheme="minorHAnsi" w:hAnsiTheme="minorHAnsi" w:cs="Open Sans"/>
          <w:lang w:val="fr-BE"/>
        </w:rPr>
        <w:t> »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 Je suis familier avec les exigences pour l'octroi d'une subvention.</w:t>
      </w:r>
    </w:p>
    <w:p w14:paraId="21326888" w14:textId="43F8B95E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m'engage à réaliser les actions indiquées dans la demande de subvention avec les autres partenaires mentionnés, conformément aux critères et règles en vigueur pour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Small Project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Fund</w:t>
      </w:r>
      <w:proofErr w:type="spellEnd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et à veiller à la mise en œuvre de la demande de subvention proposée, pour autant que celle-ci soit approuvée par </w:t>
      </w:r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 xml:space="preserve">le SPF </w:t>
      </w:r>
      <w:proofErr w:type="spellStart"/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>Selection</w:t>
      </w:r>
      <w:proofErr w:type="spellEnd"/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proofErr w:type="spellStart"/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>Committee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25E0ECFE" w14:textId="76C46D11" w:rsidR="000031CA" w:rsidRDefault="00597065" w:rsidP="007E523E">
      <w:pPr>
        <w:suppressAutoHyphens w:val="0"/>
        <w:autoSpaceDN/>
        <w:spacing w:after="120" w:line="240" w:lineRule="auto"/>
        <w:ind w:left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Avec l'approbation de la demande de subvention, la durée du </w:t>
      </w:r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les preuves de réalisations requises par </w:t>
      </w:r>
      <w:proofErr w:type="spellStart"/>
      <w:r w:rsidR="004E6CAD">
        <w:rPr>
          <w:rFonts w:asciiTheme="minorHAnsi" w:eastAsia="Times New Roman" w:hAnsiTheme="minorHAnsi" w:cs="Open Sans"/>
          <w:kern w:val="0"/>
          <w:lang w:val="fr-FR" w:eastAsia="fr-FR"/>
        </w:rPr>
        <w:t>milestone</w:t>
      </w:r>
      <w:proofErr w:type="spellEnd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 (étape)</w:t>
      </w:r>
      <w:r w:rsidR="004E6CAD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ainsi que les montants </w:t>
      </w:r>
      <w:r w:rsidR="004E6CAD">
        <w:rPr>
          <w:rFonts w:asciiTheme="minorHAnsi" w:eastAsia="Times New Roman" w:hAnsiTheme="minorHAnsi" w:cs="Open Sans"/>
          <w:kern w:val="0"/>
          <w:lang w:val="fr-FR" w:eastAsia="fr-FR"/>
        </w:rPr>
        <w:t>fixe</w:t>
      </w:r>
      <w:r w:rsidR="00817055">
        <w:rPr>
          <w:rFonts w:asciiTheme="minorHAnsi" w:eastAsia="Times New Roman" w:hAnsiTheme="minorHAnsi" w:cs="Open Sans"/>
          <w:kern w:val="0"/>
          <w:lang w:val="fr-FR" w:eastAsia="fr-FR"/>
        </w:rPr>
        <w:t>s</w:t>
      </w:r>
      <w:r w:rsidR="004E6CAD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liés aux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milestones</w:t>
      </w:r>
      <w:proofErr w:type="spellEnd"/>
      <w:r w:rsidR="00413238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sont contraignants pour tous les partenaires. Ceci sera confirmé par l'octroi de subvention qui sera envoyée au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par </w:t>
      </w:r>
      <w:r w:rsidR="000031CA">
        <w:rPr>
          <w:rFonts w:asciiTheme="minorHAnsi" w:eastAsia="Times New Roman" w:hAnsiTheme="minorHAnsi" w:cs="Open Sans"/>
          <w:kern w:val="0"/>
          <w:lang w:val="fr-FR" w:eastAsia="fr-FR"/>
        </w:rPr>
        <w:t xml:space="preserve">le management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du </w:t>
      </w:r>
      <w:r w:rsidR="000031CA">
        <w:rPr>
          <w:rFonts w:asciiTheme="minorHAnsi" w:eastAsia="Times New Roman" w:hAnsiTheme="minorHAnsi" w:cs="Open Sans"/>
          <w:kern w:val="0"/>
          <w:lang w:val="fr-FR" w:eastAsia="fr-FR"/>
        </w:rPr>
        <w:t xml:space="preserve">SPF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au sein </w:t>
      </w:r>
      <w:r w:rsidR="000031CA">
        <w:rPr>
          <w:rFonts w:asciiTheme="minorHAnsi" w:eastAsia="Times New Roman" w:hAnsiTheme="minorHAnsi" w:cs="Open Sans"/>
          <w:kern w:val="0"/>
          <w:lang w:val="fr-FR" w:eastAsia="fr-FR"/>
        </w:rPr>
        <w:t>du bureau administratif du GECT Euregio Meuse-Rhin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670F6D34" w14:textId="77777777" w:rsidR="000031CA" w:rsidRDefault="000031CA">
      <w:pPr>
        <w:suppressAutoHyphens w:val="0"/>
        <w:spacing w:line="276" w:lineRule="auto"/>
        <w:rPr>
          <w:rFonts w:asciiTheme="minorHAnsi" w:eastAsia="Times New Roman" w:hAnsiTheme="minorHAnsi" w:cs="Open Sans"/>
          <w:kern w:val="0"/>
          <w:lang w:val="fr-FR" w:eastAsia="fr-FR"/>
        </w:rPr>
      </w:pPr>
      <w:r>
        <w:rPr>
          <w:rFonts w:asciiTheme="minorHAnsi" w:eastAsia="Times New Roman" w:hAnsiTheme="minorHAnsi" w:cs="Open Sans"/>
          <w:kern w:val="0"/>
          <w:lang w:val="fr-FR" w:eastAsia="fr-FR"/>
        </w:rPr>
        <w:br w:type="page"/>
      </w:r>
    </w:p>
    <w:p w14:paraId="79E1651A" w14:textId="77777777" w:rsidR="00597065" w:rsidRPr="00597065" w:rsidRDefault="00597065" w:rsidP="001D0CD0">
      <w:pPr>
        <w:widowControl w:val="0"/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40F09FF8" w14:textId="1D7EC9DC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m’engage comme partenaire du </w:t>
      </w:r>
      <w:r w:rsidR="000031CA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0031CA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</w:t>
      </w:r>
    </w:p>
    <w:p w14:paraId="6A35C2CF" w14:textId="68991172" w:rsidR="00597065" w:rsidRPr="00597065" w:rsidRDefault="00597065" w:rsidP="00597065">
      <w:pPr>
        <w:numPr>
          <w:ilvl w:val="0"/>
          <w:numId w:val="2"/>
        </w:num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proofErr w:type="gram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à</w:t>
      </w:r>
      <w:proofErr w:type="gram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fournir au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leadpartner</w:t>
      </w:r>
      <w:proofErr w:type="spellEnd"/>
      <w:r w:rsidR="00A43110">
        <w:rPr>
          <w:rFonts w:asciiTheme="minorHAnsi" w:eastAsia="Times New Roman" w:hAnsiTheme="minorHAnsi" w:cs="Open Sans"/>
          <w:kern w:val="0"/>
          <w:lang w:val="fr-FR" w:eastAsia="fr-FR"/>
        </w:rPr>
        <w:t xml:space="preserve"> et aux autres partenaires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aux instances et aux personnes compétentes les informations et les documents nécessaires à la collecte des preuves de réalisation et à la finalisation du rapport final avant la fin du </w:t>
      </w:r>
      <w:r w:rsidR="005E6656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proje</w:t>
      </w:r>
      <w:r w:rsidR="005E6656">
        <w:rPr>
          <w:rFonts w:asciiTheme="minorHAnsi" w:eastAsia="Times New Roman" w:hAnsiTheme="minorHAnsi" w:cs="Open Sans"/>
          <w:kern w:val="0"/>
          <w:lang w:val="fr-FR" w:eastAsia="fr-FR"/>
        </w:rPr>
        <w:t>c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; </w:t>
      </w:r>
    </w:p>
    <w:p w14:paraId="2B7F779C" w14:textId="209519D8" w:rsidR="00597065" w:rsidRPr="00597065" w:rsidRDefault="00597065" w:rsidP="00597065">
      <w:pPr>
        <w:numPr>
          <w:ilvl w:val="0"/>
          <w:numId w:val="2"/>
        </w:num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à fournir les données relatives au projet qui sont nécessaires pour présenter les résultats et l'impact du </w:t>
      </w:r>
      <w:r w:rsidR="00667C24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667C24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;</w:t>
      </w:r>
    </w:p>
    <w:p w14:paraId="541C718A" w14:textId="533F2E63" w:rsidR="00597065" w:rsidRPr="00597065" w:rsidRDefault="00597065" w:rsidP="00597065">
      <w:pPr>
        <w:numPr>
          <w:ilvl w:val="0"/>
          <w:numId w:val="2"/>
        </w:num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proofErr w:type="gram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à</w:t>
      </w:r>
      <w:proofErr w:type="gram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informer immédiatement le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au cas où il s'avérerait que l'objectif de financement décrit dans le formulaire de demande ne peut pas être atteint.</w:t>
      </w:r>
    </w:p>
    <w:p w14:paraId="623C9B1D" w14:textId="77777777" w:rsidR="00597065" w:rsidRPr="00597065" w:rsidRDefault="00597065" w:rsidP="00597065">
      <w:pPr>
        <w:suppressAutoHyphens w:val="0"/>
        <w:autoSpaceDN/>
        <w:spacing w:after="0" w:line="240" w:lineRule="auto"/>
        <w:ind w:left="114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4A179B86" w14:textId="624CD273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prends acte du fait que le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- après avoir reçu d</w:t>
      </w:r>
      <w:r w:rsidR="00C17106">
        <w:rPr>
          <w:rFonts w:asciiTheme="minorHAnsi" w:eastAsia="Times New Roman" w:hAnsiTheme="minorHAnsi" w:cs="Open Sans"/>
          <w:kern w:val="0"/>
          <w:lang w:val="fr-FR" w:eastAsia="fr-FR"/>
        </w:rPr>
        <w:t>u GECT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Euregio Meuse-Rhin le paiement et l'aperçu des montants de subvention octroyés par partenaire - me versera la subvention FEDER à laquelle j'ai droit dans un délai de 15 jours ouvrables.</w:t>
      </w:r>
    </w:p>
    <w:p w14:paraId="06B6446A" w14:textId="7FE41E0F" w:rsidR="00597065" w:rsidRPr="001D0CD0" w:rsidRDefault="00597065" w:rsidP="00B5463E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0" w:line="240" w:lineRule="auto"/>
        <w:ind w:left="425" w:hanging="425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m'engage à rembourser immédiatement au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les subventions indûment perçues, mais au plus tard 15 jours ouvrables après en avoir reçu la demande.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</w:p>
    <w:p w14:paraId="196B5D18" w14:textId="6D621889" w:rsidR="00597065" w:rsidRPr="00597065" w:rsidRDefault="00597065" w:rsidP="00B5463E">
      <w:pPr>
        <w:suppressAutoHyphens w:val="0"/>
        <w:autoSpaceDN/>
        <w:spacing w:after="120" w:line="240" w:lineRule="auto"/>
        <w:ind w:left="425"/>
        <w:jc w:val="both"/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Le </w:t>
      </w:r>
      <w:proofErr w:type="spellStart"/>
      <w:r w:rsidR="00413238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 veillera à ce que tous les montants indûment perçus soient remboursés sans délai </w:t>
      </w:r>
      <w:r w:rsidR="00B5463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au GECT</w:t>
      </w:r>
      <w:r w:rsidRPr="00597065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 Euregio Meuse-Rhin, organisation responsable </w:t>
      </w:r>
      <w:r w:rsidR="00413238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du </w:t>
      </w:r>
      <w:r w:rsidR="00B5463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Small Project </w:t>
      </w:r>
      <w:proofErr w:type="spellStart"/>
      <w:r w:rsidR="00B5463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Fund</w:t>
      </w:r>
      <w:proofErr w:type="spellEnd"/>
      <w:r w:rsidR="00B5463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.</w:t>
      </w:r>
    </w:p>
    <w:p w14:paraId="77D829D9" w14:textId="283314CB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Je m'engage à conserver tous les dossiers et pièces justificatives relatifs à ce projet subventionné sous forme de documents originaux, de copies certifiées conformes à l'original ou sur des supports de données généralement reconnus (jusqu'à la date indiquée dans l'engagement de subvention)</w:t>
      </w:r>
      <w:r w:rsidRPr="00597065" w:rsidDel="00DD52D1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et à me soumettre à tout contrôle technique, administratif et financier, sur pièces et/ou sur place, par toute autorité/instance dûment mandatée par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le </w:t>
      </w:r>
      <w:r w:rsidR="0078235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Small Project </w:t>
      </w:r>
      <w:proofErr w:type="spellStart"/>
      <w:r w:rsidR="0078235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Fund</w:t>
      </w:r>
      <w:proofErr w:type="spellEnd"/>
      <w:r w:rsidR="0078235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3ACA713A" w14:textId="77777777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Je m’engage à gérer « en bon père de famille » les crédits accordés en respectant les règles de concurrence et de passation de marchés publics (</w:t>
      </w:r>
      <w:r w:rsidRPr="00F53F20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règles internes, nationales, européennes et, le cas échéant, spécifiques au programme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).</w:t>
      </w:r>
    </w:p>
    <w:p w14:paraId="0366A09B" w14:textId="5B62DD10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Je m’engage à respecter la réglementation européenne en matière d’information et de publicité du cofinancement européen selon le guide « Communication</w:t>
      </w:r>
      <w:r w:rsidR="00221918">
        <w:rPr>
          <w:rFonts w:asciiTheme="minorHAnsi" w:eastAsia="Times New Roman" w:hAnsiTheme="minorHAnsi" w:cs="Open Sans"/>
          <w:kern w:val="0"/>
          <w:lang w:val="fr-FR" w:eastAsia="fr-FR"/>
        </w:rPr>
        <w:t xml:space="preserve"> au sein du Small Project </w:t>
      </w:r>
      <w:proofErr w:type="spellStart"/>
      <w:r w:rsidR="00221918">
        <w:rPr>
          <w:rFonts w:asciiTheme="minorHAnsi" w:eastAsia="Times New Roman" w:hAnsiTheme="minorHAnsi" w:cs="Open Sans"/>
          <w:kern w:val="0"/>
          <w:lang w:val="fr-FR" w:eastAsia="fr-FR"/>
        </w:rPr>
        <w:t>Fund</w:t>
      </w:r>
      <w:proofErr w:type="spellEnd"/>
      <w:r w:rsidR="00221918">
        <w:rPr>
          <w:rFonts w:asciiTheme="minorHAnsi" w:eastAsia="Times New Roman" w:hAnsiTheme="minorHAnsi" w:cs="Open Sans"/>
          <w:kern w:val="0"/>
          <w:lang w:val="fr-FR" w:eastAsia="fr-FR"/>
        </w:rPr>
        <w:t> »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132C0851" w14:textId="0B00989E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Je m’engage à respecter les politiques communautaires en matière d’environnement</w:t>
      </w:r>
      <w:r w:rsidR="0072655C">
        <w:rPr>
          <w:rFonts w:asciiTheme="minorHAnsi" w:eastAsia="Times New Roman" w:hAnsiTheme="minorHAnsi" w:cs="Open Sans"/>
          <w:kern w:val="0"/>
          <w:lang w:val="fr-FR" w:eastAsia="fr-FR"/>
        </w:rPr>
        <w:t xml:space="preserve">,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de développement durable et d’égalité </w:t>
      </w:r>
      <w:r w:rsidR="00E138FB" w:rsidRPr="00E138FB">
        <w:rPr>
          <w:rFonts w:asciiTheme="minorHAnsi" w:eastAsia="Times New Roman" w:hAnsiTheme="minorHAnsi" w:cs="Open Sans"/>
          <w:kern w:val="0"/>
          <w:lang w:val="fr-FR" w:eastAsia="fr-FR"/>
        </w:rPr>
        <w:t>des sexes et de la non-discrimination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1B47D322" w14:textId="69F3AFE0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certifie qu'aucune dépense liée au </w:t>
      </w:r>
      <w:r w:rsidR="00CC7F95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proje</w:t>
      </w:r>
      <w:r w:rsidR="00CC7F95">
        <w:rPr>
          <w:rFonts w:asciiTheme="minorHAnsi" w:eastAsia="Times New Roman" w:hAnsiTheme="minorHAnsi" w:cs="Open Sans"/>
          <w:kern w:val="0"/>
          <w:lang w:val="fr-FR" w:eastAsia="fr-FR"/>
        </w:rPr>
        <w:t>c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susmentionné n'a été, n'est ou ne sera financée par un autre programme financé par l'UE.</w:t>
      </w:r>
    </w:p>
    <w:p w14:paraId="2D7B92AC" w14:textId="77777777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Je certifie que les fonds alloués ne sont et ne seront pas valorisés dans le cadre d’autres projets européens.</w:t>
      </w:r>
    </w:p>
    <w:p w14:paraId="78B6A9B9" w14:textId="67543FF8" w:rsidR="00597065" w:rsidRPr="001D0CD0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>Je certifie que le financement du budget total accordé est assuré, c’est-à-dire que – à côté des subsides FEDER prévus – le financement est entièrement en équilibre avec des éventuels cofinancements ainsi que les moyens propres correspondants.</w:t>
      </w:r>
    </w:p>
    <w:p w14:paraId="129A04DD" w14:textId="7E2C81F5" w:rsidR="00597065" w:rsidRPr="001D0CD0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Je certifie par la présente que </w:t>
      </w:r>
      <w:r w:rsidR="001D0CD0">
        <w:rPr>
          <w:rFonts w:asciiTheme="minorHAnsi" w:eastAsia="Times New Roman" w:hAnsiTheme="minorHAnsi" w:cs="Open Sans"/>
          <w:kern w:val="0"/>
          <w:lang w:val="fr-FR" w:eastAsia="fr-FR"/>
        </w:rPr>
        <w:t>« 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1D0CD0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>nom du partenaire du projet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>)</w:t>
      </w:r>
      <w:r w:rsidR="001D0CD0">
        <w:rPr>
          <w:rFonts w:asciiTheme="minorHAnsi" w:eastAsia="Times New Roman" w:hAnsiTheme="minorHAnsi" w:cs="Open Sans"/>
          <w:kern w:val="0"/>
          <w:lang w:val="fr-FR" w:eastAsia="fr-FR"/>
        </w:rPr>
        <w:t> »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n'est pas en procédure de faillite, qu'il a la pleine capacité juridique, qu'il est financièrement fiable et que sa création et ses activités sont conformes à la législation nationale en vigueur.</w:t>
      </w:r>
    </w:p>
    <w:p w14:paraId="39B94011" w14:textId="77777777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J’atteste de la régularité fiscale et sociale de l’organisme que je représente. </w:t>
      </w:r>
    </w:p>
    <w:p w14:paraId="12DBA558" w14:textId="35231D44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lastRenderedPageBreak/>
        <w:t xml:space="preserve">J'ai pris connaissance de la déclaration de protection des données </w:t>
      </w:r>
      <w:r w:rsidR="00CC7F95">
        <w:rPr>
          <w:rFonts w:asciiTheme="minorHAnsi" w:eastAsia="Times New Roman" w:hAnsiTheme="minorHAnsi" w:cs="Open Sans"/>
          <w:kern w:val="0"/>
          <w:lang w:val="fr-FR" w:eastAsia="fr-FR"/>
        </w:rPr>
        <w:t xml:space="preserve">du GECT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Euregio Meuse-Rhin et j'autorise le traitement, la collecte et la conservation de mes données personnelles par </w:t>
      </w:r>
      <w:r w:rsidR="000C0C1C">
        <w:rPr>
          <w:rFonts w:asciiTheme="minorHAnsi" w:eastAsia="Times New Roman" w:hAnsiTheme="minorHAnsi" w:cs="Open Sans"/>
          <w:kern w:val="0"/>
          <w:lang w:val="fr-FR" w:eastAsia="fr-FR"/>
        </w:rPr>
        <w:t xml:space="preserve">le GECT </w:t>
      </w:r>
      <w:r w:rsidR="000C0C1C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Euregio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Meuse-Rhin et ses régions partenaires dans le cadre des </w:t>
      </w:r>
      <w:r w:rsidR="005478A4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5478A4">
        <w:rPr>
          <w:rFonts w:asciiTheme="minorHAnsi" w:eastAsia="Times New Roman" w:hAnsiTheme="minorHAnsi" w:cs="Open Sans"/>
          <w:kern w:val="0"/>
          <w:lang w:val="fr-FR" w:eastAsia="fr-FR"/>
        </w:rPr>
        <w:t>projects</w:t>
      </w:r>
      <w:proofErr w:type="spellEnd"/>
      <w:r w:rsidR="005478A4">
        <w:rPr>
          <w:rFonts w:asciiTheme="minorHAnsi" w:eastAsia="Times New Roman" w:hAnsiTheme="minorHAnsi" w:cs="Open Sans"/>
          <w:kern w:val="0"/>
          <w:lang w:val="fr-FR" w:eastAsia="fr-FR"/>
        </w:rPr>
        <w:t xml:space="preserve"> « MAXI »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0F62DA4B" w14:textId="3077A48E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5" w:hanging="425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certifie par la présente que tous les critères relatifs à la réglementation en vigueur en matière de protection des données sont légalement remplis pendant la durée du </w:t>
      </w:r>
      <w:r w:rsidR="00F401A3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proje</w:t>
      </w:r>
      <w:r w:rsidR="00F401A3">
        <w:rPr>
          <w:rFonts w:asciiTheme="minorHAnsi" w:eastAsia="Times New Roman" w:hAnsiTheme="minorHAnsi" w:cs="Open Sans"/>
          <w:kern w:val="0"/>
          <w:lang w:val="fr-FR" w:eastAsia="fr-FR"/>
        </w:rPr>
        <w:t>c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et au-delà et peuvent être soumis à tout moment.</w:t>
      </w:r>
    </w:p>
    <w:p w14:paraId="35C7C7DB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BE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BE" w:eastAsia="fr-FR"/>
        </w:rPr>
        <w:t xml:space="preserve">À titre d'information : </w:t>
      </w:r>
    </w:p>
    <w:p w14:paraId="6FBF3C8C" w14:textId="46EDC657" w:rsidR="00597065" w:rsidRPr="001D0CD0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5" w:hanging="425"/>
        <w:jc w:val="both"/>
        <w:rPr>
          <w:rFonts w:asciiTheme="minorHAnsi" w:eastAsia="Times New Roman" w:hAnsiTheme="minorHAnsi" w:cs="Open Sans"/>
          <w:kern w:val="0"/>
          <w:lang w:val="fr-BE" w:eastAsia="fr-FR"/>
        </w:rPr>
      </w:pP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Chaque partenaire du </w:t>
      </w:r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doit respecter les accords et conditions contenus dans la présente convention ; si l'un des partenaires ne remplit pas ses obligations, le financement de l'ensemble du </w:t>
      </w:r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ou le versement du montant de la subvention par </w:t>
      </w:r>
      <w:proofErr w:type="spellStart"/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>milestone</w:t>
      </w:r>
      <w:proofErr w:type="spellEnd"/>
      <w:r w:rsidR="00357B10"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>peut être mis en péril.</w:t>
      </w:r>
    </w:p>
    <w:p w14:paraId="1682BD40" w14:textId="3F2D2A12" w:rsidR="00597065" w:rsidRPr="001D0CD0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5" w:hanging="425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>Chaque partenaire d</w:t>
      </w:r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>u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est responsable du coût total qu'il a déclaré en cas d'irrégularités ou de fraude. Les éventuels dommages ou frais seront réclamés au partenaire concerné.</w:t>
      </w:r>
    </w:p>
    <w:p w14:paraId="30A2F36D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766178C2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1462945A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4E20D80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0F2CA1F3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3E4D8E77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D03EC7C" w14:textId="41FF7C40" w:rsidR="00241F1D" w:rsidRPr="00597065" w:rsidRDefault="00597065" w:rsidP="00241F1D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En signant cette attestation, je déclare, </w:t>
      </w:r>
      <w:r w:rsidRPr="00597065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 xml:space="preserve">nom et prénom du </w:t>
      </w:r>
      <w:r w:rsidRPr="00E032D9">
        <w:rPr>
          <w:rFonts w:asciiTheme="minorHAnsi" w:eastAsia="Times New Roman" w:hAnsiTheme="minorHAnsi" w:cs="Open Sans"/>
          <w:i/>
          <w:iCs/>
          <w:kern w:val="0"/>
          <w:highlight w:val="yellow"/>
          <w:lang w:val="fr-FR" w:eastAsia="fr-FR"/>
        </w:rPr>
        <w:t>représentant légal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- en tant que partenaire du </w:t>
      </w:r>
      <w:r w:rsidR="00241F1D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241F1D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de la demande de subvention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« </w:t>
      </w:r>
      <w:r w:rsidRPr="00597065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>nom du micro-projet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 »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="00241F1D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- accepter ces responsabilités </w:t>
      </w:r>
      <w:r w:rsidR="002B29DA" w:rsidRPr="00597065">
        <w:rPr>
          <w:rFonts w:asciiTheme="minorHAnsi" w:eastAsia="Times New Roman" w:hAnsiTheme="minorHAnsi" w:cs="Open Sans"/>
          <w:kern w:val="0"/>
          <w:lang w:val="fr-FR" w:eastAsia="fr-FR"/>
        </w:rPr>
        <w:t>(pour la durée</w:t>
      </w:r>
      <w:r w:rsidR="002B29DA">
        <w:rPr>
          <w:rFonts w:asciiTheme="minorHAnsi" w:eastAsia="Times New Roman" w:hAnsiTheme="minorHAnsi" w:cs="Open Sans"/>
          <w:kern w:val="0"/>
          <w:lang w:val="fr-FR" w:eastAsia="fr-FR"/>
        </w:rPr>
        <w:t xml:space="preserve">, les preuves de </w:t>
      </w:r>
      <w:r w:rsidR="003E5944">
        <w:rPr>
          <w:rFonts w:asciiTheme="minorHAnsi" w:eastAsia="Times New Roman" w:hAnsiTheme="minorHAnsi" w:cs="Open Sans"/>
          <w:kern w:val="0"/>
          <w:lang w:val="fr-FR" w:eastAsia="fr-FR"/>
        </w:rPr>
        <w:t>réalisation</w:t>
      </w:r>
      <w:r w:rsidR="002B29DA">
        <w:rPr>
          <w:rFonts w:asciiTheme="minorHAnsi" w:eastAsia="Times New Roman" w:hAnsiTheme="minorHAnsi" w:cs="Open Sans"/>
          <w:kern w:val="0"/>
          <w:lang w:val="fr-FR" w:eastAsia="fr-FR"/>
        </w:rPr>
        <w:t xml:space="preserve"> et les montants fixes</w:t>
      </w:r>
      <w:r w:rsidR="00026EBD">
        <w:rPr>
          <w:rFonts w:asciiTheme="minorHAnsi" w:eastAsia="Times New Roman" w:hAnsiTheme="minorHAnsi" w:cs="Open Sans"/>
          <w:kern w:val="0"/>
          <w:lang w:val="fr-FR" w:eastAsia="fr-FR"/>
        </w:rPr>
        <w:t xml:space="preserve"> par </w:t>
      </w:r>
      <w:proofErr w:type="spellStart"/>
      <w:r w:rsidR="00026EBD">
        <w:rPr>
          <w:rFonts w:asciiTheme="minorHAnsi" w:eastAsia="Times New Roman" w:hAnsiTheme="minorHAnsi" w:cs="Open Sans"/>
          <w:kern w:val="0"/>
          <w:lang w:val="fr-FR" w:eastAsia="fr-FR"/>
        </w:rPr>
        <w:t>mil</w:t>
      </w:r>
      <w:r w:rsidR="003E5944">
        <w:rPr>
          <w:rFonts w:asciiTheme="minorHAnsi" w:eastAsia="Times New Roman" w:hAnsiTheme="minorHAnsi" w:cs="Open Sans"/>
          <w:kern w:val="0"/>
          <w:lang w:val="fr-FR" w:eastAsia="fr-FR"/>
        </w:rPr>
        <w:t>e</w:t>
      </w:r>
      <w:r w:rsidR="00026EBD">
        <w:rPr>
          <w:rFonts w:asciiTheme="minorHAnsi" w:eastAsia="Times New Roman" w:hAnsiTheme="minorHAnsi" w:cs="Open Sans"/>
          <w:kern w:val="0"/>
          <w:lang w:val="fr-FR" w:eastAsia="fr-FR"/>
        </w:rPr>
        <w:t>stone</w:t>
      </w:r>
      <w:proofErr w:type="spellEnd"/>
      <w:r w:rsidR="002B29DA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indiqué</w:t>
      </w:r>
      <w:r w:rsidR="00026EBD">
        <w:rPr>
          <w:rFonts w:asciiTheme="minorHAnsi" w:eastAsia="Times New Roman" w:hAnsiTheme="minorHAnsi" w:cs="Open Sans"/>
          <w:kern w:val="0"/>
          <w:lang w:val="fr-FR" w:eastAsia="fr-FR"/>
        </w:rPr>
        <w:t>s</w:t>
      </w:r>
      <w:r w:rsidR="002B29DA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dans le formulaire de demande et éventuellement consolidée par l</w:t>
      </w:r>
      <w:r w:rsidR="00026EBD">
        <w:rPr>
          <w:rFonts w:asciiTheme="minorHAnsi" w:eastAsia="Times New Roman" w:hAnsiTheme="minorHAnsi" w:cs="Open Sans"/>
          <w:kern w:val="0"/>
          <w:lang w:val="fr-FR" w:eastAsia="fr-FR"/>
        </w:rPr>
        <w:t xml:space="preserve">’octroi </w:t>
      </w:r>
      <w:r w:rsidR="002B29DA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de subvention) </w:t>
      </w:r>
      <w:r w:rsidR="00241F1D" w:rsidRPr="00597065">
        <w:rPr>
          <w:rFonts w:asciiTheme="minorHAnsi" w:eastAsia="Times New Roman" w:hAnsiTheme="minorHAnsi" w:cs="Open Sans"/>
          <w:kern w:val="0"/>
          <w:lang w:val="fr-FR" w:eastAsia="fr-FR"/>
        </w:rPr>
        <w:t>et m'engager à les respecter.</w:t>
      </w:r>
    </w:p>
    <w:p w14:paraId="0A94293E" w14:textId="77777777" w:rsidR="00241F1D" w:rsidRPr="00597065" w:rsidRDefault="00241F1D" w:rsidP="00241F1D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1E6B558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AC7A81E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488954C0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57851906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81DDBC4" w14:textId="77777777" w:rsidR="00597065" w:rsidRPr="00597065" w:rsidRDefault="00597065" w:rsidP="00597065">
      <w:pPr>
        <w:tabs>
          <w:tab w:val="center" w:pos="4536"/>
          <w:tab w:val="right" w:pos="9070"/>
        </w:tabs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Cachet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ab/>
        <w:t>Signature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ab/>
      </w:r>
      <w:r w:rsidRPr="00F53F20">
        <w:rPr>
          <w:rFonts w:asciiTheme="minorHAnsi" w:eastAsia="Times New Roman" w:hAnsiTheme="minorHAnsi" w:cs="Open Sans"/>
          <w:kern w:val="0"/>
          <w:highlight w:val="lightGray"/>
          <w:lang w:val="fr-FR" w:eastAsia="fr-FR"/>
        </w:rPr>
        <w:t>Nom, prénom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et </w:t>
      </w:r>
    </w:p>
    <w:p w14:paraId="1C84A6DA" w14:textId="77777777" w:rsidR="00597065" w:rsidRPr="00597065" w:rsidRDefault="00597065" w:rsidP="00597065">
      <w:pPr>
        <w:tabs>
          <w:tab w:val="right" w:pos="9070"/>
        </w:tabs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ab/>
      </w:r>
      <w:r w:rsidRPr="00F53F20">
        <w:rPr>
          <w:rFonts w:asciiTheme="minorHAnsi" w:eastAsia="Times New Roman" w:hAnsiTheme="minorHAnsi" w:cs="Open Sans"/>
          <w:kern w:val="0"/>
          <w:highlight w:val="lightGray"/>
          <w:lang w:val="fr-FR" w:eastAsia="fr-FR"/>
        </w:rPr>
        <w:t>qualité du signataire</w:t>
      </w:r>
    </w:p>
    <w:p w14:paraId="2801B8F6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65217EF2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510FF1FD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6BC35C36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40B573A3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0C21FCF9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0EF29E3F" w14:textId="014E6D5C" w:rsidR="00597065" w:rsidRPr="00597065" w:rsidRDefault="00597065" w:rsidP="00597065">
      <w:pPr>
        <w:tabs>
          <w:tab w:val="left" w:pos="5103"/>
        </w:tabs>
        <w:suppressAutoHyphens w:val="0"/>
        <w:autoSpaceDN/>
        <w:spacing w:after="240" w:line="240" w:lineRule="auto"/>
        <w:jc w:val="both"/>
        <w:rPr>
          <w:rFonts w:asciiTheme="minorHAnsi" w:eastAsia="Times New Roman" w:hAnsiTheme="minorHAnsi" w:cs="Open Sans"/>
          <w:bCs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Date :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ab/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Lieu</w:t>
      </w:r>
      <w:r w:rsidR="00413238" w:rsidRPr="00597065">
        <w:rPr>
          <w:rFonts w:asciiTheme="minorHAnsi" w:eastAsia="Times New Roman" w:hAnsiTheme="minorHAnsi" w:cs="Open Sans"/>
          <w:kern w:val="0"/>
          <w:lang w:val="fr-FR" w:eastAsia="fr-FR"/>
        </w:rPr>
        <w:t> 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:</w:t>
      </w:r>
    </w:p>
    <w:p w14:paraId="72167C97" w14:textId="77777777" w:rsidR="00817AC6" w:rsidRPr="00597065" w:rsidRDefault="00817AC6">
      <w:pPr>
        <w:rPr>
          <w:rFonts w:asciiTheme="minorHAnsi" w:hAnsiTheme="minorHAnsi"/>
          <w:lang w:val="fr-BE"/>
        </w:rPr>
      </w:pPr>
    </w:p>
    <w:p w14:paraId="711455E3" w14:textId="77777777" w:rsidR="00817AC6" w:rsidRPr="00597065" w:rsidRDefault="00817AC6">
      <w:pPr>
        <w:rPr>
          <w:rFonts w:asciiTheme="minorHAnsi" w:hAnsiTheme="minorHAnsi"/>
          <w:lang w:val="fr-BE"/>
        </w:rPr>
      </w:pPr>
    </w:p>
    <w:sectPr w:rsidR="00817AC6" w:rsidRPr="00597065">
      <w:headerReference w:type="default" r:id="rId10"/>
      <w:footerReference w:type="default" r:id="rId11"/>
      <w:pgSz w:w="11906" w:h="16838"/>
      <w:pgMar w:top="1417" w:right="1417" w:bottom="1134" w:left="1417" w:header="708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2BE54" w14:textId="77777777" w:rsidR="00154FBD" w:rsidRDefault="00154FBD">
      <w:pPr>
        <w:spacing w:after="0" w:line="240" w:lineRule="auto"/>
      </w:pPr>
      <w:r>
        <w:separator/>
      </w:r>
    </w:p>
  </w:endnote>
  <w:endnote w:type="continuationSeparator" w:id="0">
    <w:p w14:paraId="0ED215C4" w14:textId="77777777" w:rsidR="00154FBD" w:rsidRDefault="00154FBD">
      <w:pPr>
        <w:spacing w:after="0" w:line="240" w:lineRule="auto"/>
      </w:pPr>
      <w:r>
        <w:continuationSeparator/>
      </w:r>
    </w:p>
  </w:endnote>
  <w:endnote w:type="continuationNotice" w:id="1">
    <w:p w14:paraId="223DECFA" w14:textId="77777777" w:rsidR="00154FBD" w:rsidRDefault="00154F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F7F2F" w14:textId="2FDBD270" w:rsidR="009F3919" w:rsidRDefault="009F3919">
    <w:pPr>
      <w:tabs>
        <w:tab w:val="left" w:pos="6663"/>
      </w:tabs>
      <w:spacing w:after="0"/>
    </w:pPr>
    <w:r>
      <w:rPr>
        <w:noProof/>
        <w:lang w:eastAsia="nl-NL"/>
      </w:rPr>
      <w:drawing>
        <wp:anchor distT="0" distB="0" distL="114300" distR="114300" simplePos="0" relativeHeight="251658244" behindDoc="1" locked="0" layoutInCell="1" allowOverlap="1" wp14:anchorId="0FAF7F28" wp14:editId="0FAF7F29">
          <wp:simplePos x="0" y="0"/>
          <wp:positionH relativeFrom="page">
            <wp:posOffset>4876796</wp:posOffset>
          </wp:positionH>
          <wp:positionV relativeFrom="page">
            <wp:posOffset>9248771</wp:posOffset>
          </wp:positionV>
          <wp:extent cx="2696949" cy="1448592"/>
          <wp:effectExtent l="0" t="0" r="8151" b="0"/>
          <wp:wrapNone/>
          <wp:docPr id="765250017" name="Grafik 1451221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6949" cy="144859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nl-NL"/>
      </w:rPr>
      <w:drawing>
        <wp:anchor distT="0" distB="0" distL="114300" distR="114300" simplePos="0" relativeHeight="251658243" behindDoc="0" locked="0" layoutInCell="1" allowOverlap="1" wp14:anchorId="0FAF7F2A" wp14:editId="0FAF7F2B">
          <wp:simplePos x="0" y="0"/>
          <wp:positionH relativeFrom="margin">
            <wp:posOffset>-252090</wp:posOffset>
          </wp:positionH>
          <wp:positionV relativeFrom="paragraph">
            <wp:posOffset>-107954</wp:posOffset>
          </wp:positionV>
          <wp:extent cx="527051" cy="243843"/>
          <wp:effectExtent l="0" t="0" r="6349" b="3807"/>
          <wp:wrapThrough wrapText="bothSides">
            <wp:wrapPolygon edited="0">
              <wp:start x="0" y="0"/>
              <wp:lineTo x="0" y="20250"/>
              <wp:lineTo x="21079" y="20250"/>
              <wp:lineTo x="21079" y="0"/>
              <wp:lineTo x="0" y="0"/>
            </wp:wrapPolygon>
          </wp:wrapThrough>
          <wp:docPr id="1879857523" name="Grafik 1509775073" descr="Euregio Maas-Rhein . Startsei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7051" cy="24384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AF7F2C" wp14:editId="0FAF7F2D">
              <wp:simplePos x="0" y="0"/>
              <wp:positionH relativeFrom="column">
                <wp:posOffset>-258446</wp:posOffset>
              </wp:positionH>
              <wp:positionV relativeFrom="paragraph">
                <wp:posOffset>-167006</wp:posOffset>
              </wp:positionV>
              <wp:extent cx="4298320" cy="3173"/>
              <wp:effectExtent l="0" t="0" r="26030" b="34927"/>
              <wp:wrapNone/>
              <wp:docPr id="1924904132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298320" cy="3173"/>
                      </a:xfrm>
                      <a:prstGeom prst="straightConnector1">
                        <a:avLst/>
                      </a:prstGeom>
                      <a:noFill/>
                      <a:ln w="12701" cap="flat">
                        <a:solidFill>
                          <a:srgbClr val="104862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FA5CDDE" id="_x0000_t32" coordsize="21600,21600" o:spt="32" o:oned="t" path="m,l21600,21600e" filled="f">
              <v:path arrowok="t" fillok="f" o:connecttype="none"/>
              <o:lock v:ext="edit" shapetype="t"/>
            </v:shapetype>
            <v:shape id="Gerader Verbinder 1" o:spid="_x0000_s1026" type="#_x0000_t32" style="position:absolute;margin-left:-20.35pt;margin-top:-13.15pt;width:338.45pt;height:.2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" strokecolor="#104862" strokeweight=".35281mm">
              <v:stroke joinstyle="miter"/>
            </v:shape>
          </w:pict>
        </mc:Fallback>
      </mc:AlternateContent>
    </w:r>
    <w:r>
      <w:rPr>
        <w:noProof/>
        <w:sz w:val="18"/>
        <w:szCs w:val="18"/>
      </w:rPr>
      <w:drawing>
        <wp:anchor distT="0" distB="0" distL="114300" distR="114300" simplePos="0" relativeHeight="251658245" behindDoc="0" locked="0" layoutInCell="1" allowOverlap="1" wp14:anchorId="0FAF7F2E" wp14:editId="0FAF7F2F">
          <wp:simplePos x="0" y="0"/>
          <wp:positionH relativeFrom="column">
            <wp:posOffset>328927</wp:posOffset>
          </wp:positionH>
          <wp:positionV relativeFrom="paragraph">
            <wp:posOffset>-106683</wp:posOffset>
          </wp:positionV>
          <wp:extent cx="3648071" cy="235586"/>
          <wp:effectExtent l="0" t="0" r="0" b="0"/>
          <wp:wrapThrough wrapText="bothSides">
            <wp:wrapPolygon edited="0">
              <wp:start x="0" y="0"/>
              <wp:lineTo x="0" y="19213"/>
              <wp:lineTo x="21431" y="19213"/>
              <wp:lineTo x="21431" y="0"/>
              <wp:lineTo x="0" y="0"/>
            </wp:wrapPolygon>
          </wp:wrapThrough>
          <wp:docPr id="1883813586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48071" cy="23558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2C7E9C" w:rsidRPr="002C7E9C">
      <w:rPr>
        <w:noProof/>
        <w:sz w:val="16"/>
        <w:szCs w:val="16"/>
        <w:lang w:eastAsia="nl-NL"/>
      </w:rPr>
      <w:t>Version</w:t>
    </w:r>
    <w:r w:rsidR="002C7E9C">
      <w:rPr>
        <w:rFonts w:ascii="Aptos Display" w:hAnsi="Aptos Display"/>
        <w:sz w:val="16"/>
        <w:szCs w:val="16"/>
        <w:lang w:val="en-US"/>
      </w:rPr>
      <w:t xml:space="preserve"> </w:t>
    </w:r>
    <w:r>
      <w:rPr>
        <w:rFonts w:ascii="Aptos Display" w:hAnsi="Aptos Display"/>
        <w:sz w:val="16"/>
        <w:szCs w:val="16"/>
        <w:lang w:val="en-US"/>
      </w:rPr>
      <w:t>2024-1</w:t>
    </w:r>
    <w:r w:rsidR="00697BEE">
      <w:rPr>
        <w:rFonts w:ascii="Aptos Display" w:hAnsi="Aptos Display"/>
        <w:sz w:val="16"/>
        <w:szCs w:val="16"/>
        <w:lang w:val="en-US"/>
      </w:rPr>
      <w:t>1</w:t>
    </w:r>
    <w:r>
      <w:rPr>
        <w:rFonts w:ascii="Aptos Display" w:hAnsi="Aptos Display"/>
        <w:sz w:val="16"/>
        <w:szCs w:val="16"/>
        <w:lang w:val="en-US"/>
      </w:rPr>
      <w:t>-2</w:t>
    </w:r>
    <w:r w:rsidR="00697BEE">
      <w:rPr>
        <w:rFonts w:ascii="Aptos Display" w:hAnsi="Aptos Display"/>
        <w:sz w:val="16"/>
        <w:szCs w:val="16"/>
        <w:lang w:val="en-US"/>
      </w:rPr>
      <w:t>0</w:t>
    </w:r>
    <w:r>
      <w:rPr>
        <w:rFonts w:ascii="Aptos Display" w:hAnsi="Aptos Display"/>
        <w:sz w:val="16"/>
        <w:szCs w:val="16"/>
        <w:lang w:val="en-US"/>
      </w:rPr>
      <w:tab/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 w:rsidR="002C7E9C">
      <w:rPr>
        <w:sz w:val="18"/>
        <w:szCs w:val="18"/>
      </w:rPr>
      <w:t>/</w:t>
    </w:r>
    <w:r w:rsidR="00F53F20">
      <w:rPr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6C802" w14:textId="77777777" w:rsidR="00154FBD" w:rsidRDefault="00154FB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9851080" w14:textId="77777777" w:rsidR="00154FBD" w:rsidRDefault="00154FBD">
      <w:pPr>
        <w:spacing w:after="0" w:line="240" w:lineRule="auto"/>
      </w:pPr>
      <w:r>
        <w:continuationSeparator/>
      </w:r>
    </w:p>
  </w:footnote>
  <w:footnote w:type="continuationNotice" w:id="1">
    <w:p w14:paraId="0E27C86B" w14:textId="77777777" w:rsidR="00154FBD" w:rsidRDefault="00154F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F7F2A" w14:textId="509B5D3A" w:rsidR="009F3919" w:rsidRPr="00751E54" w:rsidRDefault="000E6A1E">
    <w:pPr>
      <w:spacing w:after="0" w:line="240" w:lineRule="auto"/>
      <w:jc w:val="center"/>
      <w:rPr>
        <w:lang w:val="en-GB"/>
      </w:rPr>
    </w:pPr>
    <w:r w:rsidRPr="00DC7A46">
      <w:rPr>
        <w:rFonts w:asciiTheme="minorHAnsi" w:hAnsiTheme="minorHAnsi"/>
        <w:noProof/>
        <w:lang w:val="fr-BE"/>
      </w:rPr>
      <w:drawing>
        <wp:anchor distT="0" distB="0" distL="114300" distR="114300" simplePos="0" relativeHeight="251660293" behindDoc="0" locked="0" layoutInCell="1" allowOverlap="1" wp14:anchorId="186180DB" wp14:editId="6194FC00">
          <wp:simplePos x="0" y="0"/>
          <wp:positionH relativeFrom="margin">
            <wp:posOffset>4592121</wp:posOffset>
          </wp:positionH>
          <wp:positionV relativeFrom="paragraph">
            <wp:posOffset>-75082</wp:posOffset>
          </wp:positionV>
          <wp:extent cx="1503106" cy="648269"/>
          <wp:effectExtent l="0" t="0" r="0" b="0"/>
          <wp:wrapNone/>
          <wp:docPr id="2044249979" name="Grafik 3" descr="Ein Bild, das Text, Screenshot, Schrift, Electric Blue (Farbe)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249979" name="Grafik 3" descr="Ein Bild, das Text, Screenshot, Schrift, Electric Blue (Farbe)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106" cy="648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3919" w:rsidRPr="00817AC6">
      <w:rPr>
        <w:rFonts w:ascii="Aptos Display" w:hAnsi="Aptos Display"/>
        <w:i/>
        <w:iCs/>
        <w:noProof/>
        <w:color w:val="0F4761"/>
        <w:sz w:val="20"/>
        <w:szCs w:val="20"/>
        <w:lang w:val="fr-BE" w:eastAsia="nl-NL"/>
      </w:rPr>
      <w:drawing>
        <wp:anchor distT="0" distB="0" distL="114300" distR="114300" simplePos="0" relativeHeight="251658240" behindDoc="1" locked="0" layoutInCell="1" allowOverlap="1" wp14:anchorId="0FAF7F26" wp14:editId="5D5DA245">
          <wp:simplePos x="0" y="0"/>
          <wp:positionH relativeFrom="page">
            <wp:align>left</wp:align>
          </wp:positionH>
          <wp:positionV relativeFrom="page">
            <wp:posOffset>6025</wp:posOffset>
          </wp:positionV>
          <wp:extent cx="2285094" cy="1132402"/>
          <wp:effectExtent l="0" t="0" r="906" b="10598"/>
          <wp:wrapNone/>
          <wp:docPr id="849613187" name="Grafik 91667209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799991">
                    <a:off x="0" y="0"/>
                    <a:ext cx="2285094" cy="11324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bookmarkStart w:id="2" w:name="_Hlk179959643"/>
    <w:r w:rsidR="009F3919" w:rsidRPr="00751E54">
      <w:rPr>
        <w:rFonts w:ascii="Aptos Display" w:hAnsi="Aptos Display"/>
        <w:b/>
        <w:bCs/>
        <w:color w:val="215E99"/>
        <w:sz w:val="36"/>
        <w:szCs w:val="36"/>
        <w:lang w:val="en-GB"/>
      </w:rPr>
      <w:t xml:space="preserve">SPF </w:t>
    </w:r>
    <w:r w:rsidR="00564739" w:rsidRPr="00751E54">
      <w:rPr>
        <w:rFonts w:ascii="Aptos Display" w:hAnsi="Aptos Display"/>
        <w:b/>
        <w:bCs/>
        <w:color w:val="215E99"/>
        <w:sz w:val="36"/>
        <w:szCs w:val="36"/>
        <w:lang w:val="en-GB"/>
      </w:rPr>
      <w:t>« </w:t>
    </w:r>
    <w:r w:rsidR="009F3919" w:rsidRPr="00751E54">
      <w:rPr>
        <w:rFonts w:ascii="Aptos Display" w:hAnsi="Aptos Display"/>
        <w:b/>
        <w:bCs/>
        <w:color w:val="215E99"/>
        <w:sz w:val="36"/>
        <w:szCs w:val="36"/>
        <w:lang w:val="en-GB"/>
      </w:rPr>
      <w:t>People to People</w:t>
    </w:r>
    <w:r w:rsidR="00564739" w:rsidRPr="00751E54">
      <w:rPr>
        <w:rFonts w:ascii="Aptos Display" w:hAnsi="Aptos Display"/>
        <w:b/>
        <w:bCs/>
        <w:color w:val="215E99"/>
        <w:sz w:val="36"/>
        <w:szCs w:val="36"/>
        <w:lang w:val="en-GB"/>
      </w:rPr>
      <w:t> »</w:t>
    </w:r>
    <w:r w:rsidRPr="00751E54">
      <w:rPr>
        <w:rFonts w:asciiTheme="minorHAnsi" w:hAnsiTheme="minorHAnsi"/>
        <w:noProof/>
        <w:lang w:val="en-GB"/>
      </w:rPr>
      <w:t xml:space="preserve"> </w:t>
    </w:r>
  </w:p>
  <w:p w14:paraId="0FAF7F2B" w14:textId="7FF33C95" w:rsidR="009F3919" w:rsidRPr="00751E54" w:rsidRDefault="00817AC6">
    <w:pPr>
      <w:pBdr>
        <w:bottom w:val="single" w:sz="4" w:space="1" w:color="000000"/>
      </w:pBdr>
      <w:spacing w:after="0" w:line="240" w:lineRule="auto"/>
      <w:jc w:val="center"/>
      <w:rPr>
        <w:rFonts w:ascii="Aptos Display" w:hAnsi="Aptos Display"/>
        <w:b/>
        <w:bCs/>
        <w:color w:val="215E99"/>
        <w:sz w:val="28"/>
        <w:szCs w:val="28"/>
        <w:lang w:val="en-GB"/>
      </w:rPr>
    </w:pPr>
    <w:r w:rsidRPr="00751E54">
      <w:rPr>
        <w:rFonts w:ascii="Aptos Display" w:hAnsi="Aptos Display"/>
        <w:b/>
        <w:bCs/>
        <w:color w:val="215E99"/>
        <w:sz w:val="28"/>
        <w:szCs w:val="28"/>
        <w:lang w:val="en-GB"/>
      </w:rPr>
      <w:t>Small project « MAXI</w:t>
    </w:r>
    <w:r w:rsidR="00564739" w:rsidRPr="00751E54">
      <w:rPr>
        <w:rFonts w:ascii="Aptos Display" w:hAnsi="Aptos Display"/>
        <w:b/>
        <w:bCs/>
        <w:color w:val="215E99"/>
        <w:sz w:val="28"/>
        <w:szCs w:val="28"/>
        <w:lang w:val="en-GB"/>
      </w:rPr>
      <w:t xml:space="preserve"> » </w:t>
    </w:r>
  </w:p>
  <w:bookmarkEnd w:id="2"/>
  <w:p w14:paraId="0FAF7F2D" w14:textId="47106EBE" w:rsidR="009F3919" w:rsidRPr="00817AC6" w:rsidRDefault="00564739" w:rsidP="00564739">
    <w:pPr>
      <w:pBdr>
        <w:bottom w:val="single" w:sz="4" w:space="1" w:color="000000"/>
      </w:pBdr>
      <w:spacing w:after="0" w:line="240" w:lineRule="auto"/>
      <w:jc w:val="center"/>
      <w:rPr>
        <w:rFonts w:ascii="Aptos Display" w:hAnsi="Aptos Display"/>
        <w:b/>
        <w:bCs/>
        <w:color w:val="215E99"/>
        <w:sz w:val="28"/>
        <w:szCs w:val="28"/>
        <w:lang w:val="fr-BE"/>
      </w:rPr>
    </w:pPr>
    <w:r w:rsidRPr="00817AC6">
      <w:rPr>
        <w:rFonts w:ascii="Aptos Display" w:hAnsi="Aptos Display"/>
        <w:b/>
        <w:bCs/>
        <w:color w:val="215E99"/>
        <w:sz w:val="28"/>
        <w:szCs w:val="28"/>
        <w:lang w:val="fr-BE"/>
      </w:rPr>
      <w:t>« </w:t>
    </w:r>
    <w:r w:rsidR="00817AC6" w:rsidRPr="00817AC6">
      <w:rPr>
        <w:rFonts w:ascii="Aptos Display" w:hAnsi="Aptos Display"/>
        <w:b/>
        <w:bCs/>
        <w:color w:val="215E99"/>
        <w:sz w:val="28"/>
        <w:szCs w:val="28"/>
        <w:highlight w:val="lightGray"/>
        <w:lang w:val="fr-BE"/>
      </w:rPr>
      <w:t>Nom du projet</w:t>
    </w:r>
    <w:r w:rsidRPr="00817AC6">
      <w:rPr>
        <w:rFonts w:ascii="Aptos Display" w:hAnsi="Aptos Display"/>
        <w:b/>
        <w:bCs/>
        <w:color w:val="215E99"/>
        <w:sz w:val="28"/>
        <w:szCs w:val="28"/>
        <w:lang w:val="fr-BE"/>
      </w:rPr>
      <w:t> »</w:t>
    </w:r>
  </w:p>
  <w:p w14:paraId="7AAF986D" w14:textId="77777777" w:rsidR="000D744F" w:rsidRPr="00817AC6" w:rsidRDefault="000D744F" w:rsidP="00564739">
    <w:pPr>
      <w:pBdr>
        <w:bottom w:val="single" w:sz="4" w:space="1" w:color="000000"/>
      </w:pBdr>
      <w:spacing w:after="0" w:line="240" w:lineRule="auto"/>
      <w:jc w:val="center"/>
      <w:rPr>
        <w:rFonts w:ascii="Aptos Display" w:hAnsi="Aptos Display"/>
        <w:sz w:val="16"/>
        <w:szCs w:val="16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E5CE6"/>
    <w:multiLevelType w:val="multilevel"/>
    <w:tmpl w:val="07BE80D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32FD8"/>
    <w:multiLevelType w:val="hybridMultilevel"/>
    <w:tmpl w:val="63507AC2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0114426">
    <w:abstractNumId w:val="0"/>
  </w:num>
  <w:num w:numId="2" w16cid:durableId="20278999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onja Fickers">
    <w15:presenceInfo w15:providerId="AD" w15:userId="S::SonjaFickers@euregio-mr.eu::3eb89b56-7c61-40b9-b74d-ae0f9c811a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A1C"/>
    <w:rsid w:val="000031CA"/>
    <w:rsid w:val="0001775B"/>
    <w:rsid w:val="00026EBD"/>
    <w:rsid w:val="00094B45"/>
    <w:rsid w:val="000A4A1C"/>
    <w:rsid w:val="000C0C1C"/>
    <w:rsid w:val="000C3C76"/>
    <w:rsid w:val="000D744F"/>
    <w:rsid w:val="000E1640"/>
    <w:rsid w:val="000E6A1E"/>
    <w:rsid w:val="001115F0"/>
    <w:rsid w:val="00132809"/>
    <w:rsid w:val="00154FBD"/>
    <w:rsid w:val="00167D3B"/>
    <w:rsid w:val="00172393"/>
    <w:rsid w:val="00197CE9"/>
    <w:rsid w:val="001D0CD0"/>
    <w:rsid w:val="001E46FE"/>
    <w:rsid w:val="001F5036"/>
    <w:rsid w:val="00221918"/>
    <w:rsid w:val="00225611"/>
    <w:rsid w:val="00225746"/>
    <w:rsid w:val="00241F1D"/>
    <w:rsid w:val="002476F5"/>
    <w:rsid w:val="00254517"/>
    <w:rsid w:val="002A52BF"/>
    <w:rsid w:val="002B17E6"/>
    <w:rsid w:val="002B29DA"/>
    <w:rsid w:val="002B52EE"/>
    <w:rsid w:val="002C7E9C"/>
    <w:rsid w:val="002D1721"/>
    <w:rsid w:val="00320E25"/>
    <w:rsid w:val="003454E1"/>
    <w:rsid w:val="00357B10"/>
    <w:rsid w:val="00361BB3"/>
    <w:rsid w:val="003962B2"/>
    <w:rsid w:val="003E5944"/>
    <w:rsid w:val="00413238"/>
    <w:rsid w:val="00432EB9"/>
    <w:rsid w:val="004362C1"/>
    <w:rsid w:val="0047488D"/>
    <w:rsid w:val="004E6CAD"/>
    <w:rsid w:val="005279CB"/>
    <w:rsid w:val="00534E44"/>
    <w:rsid w:val="00537316"/>
    <w:rsid w:val="005478A4"/>
    <w:rsid w:val="00555C73"/>
    <w:rsid w:val="00564739"/>
    <w:rsid w:val="00570B1E"/>
    <w:rsid w:val="00581FFF"/>
    <w:rsid w:val="0058314B"/>
    <w:rsid w:val="00597065"/>
    <w:rsid w:val="005A6E60"/>
    <w:rsid w:val="005D7D43"/>
    <w:rsid w:val="005E6656"/>
    <w:rsid w:val="0061020A"/>
    <w:rsid w:val="00614194"/>
    <w:rsid w:val="00667C24"/>
    <w:rsid w:val="00697BEE"/>
    <w:rsid w:val="006E1F06"/>
    <w:rsid w:val="00701D2F"/>
    <w:rsid w:val="00702C36"/>
    <w:rsid w:val="0070424B"/>
    <w:rsid w:val="0070772C"/>
    <w:rsid w:val="007149B9"/>
    <w:rsid w:val="0072655C"/>
    <w:rsid w:val="00751E54"/>
    <w:rsid w:val="0078235E"/>
    <w:rsid w:val="007A4BEE"/>
    <w:rsid w:val="007E523E"/>
    <w:rsid w:val="008016E6"/>
    <w:rsid w:val="00811639"/>
    <w:rsid w:val="00817055"/>
    <w:rsid w:val="00817AC6"/>
    <w:rsid w:val="008410E5"/>
    <w:rsid w:val="00847CB2"/>
    <w:rsid w:val="00877DCE"/>
    <w:rsid w:val="008B61CF"/>
    <w:rsid w:val="008F7B6F"/>
    <w:rsid w:val="009020EA"/>
    <w:rsid w:val="00960305"/>
    <w:rsid w:val="00972140"/>
    <w:rsid w:val="00995372"/>
    <w:rsid w:val="009B6D57"/>
    <w:rsid w:val="009C0EA0"/>
    <w:rsid w:val="009F3919"/>
    <w:rsid w:val="00A00443"/>
    <w:rsid w:val="00A43110"/>
    <w:rsid w:val="00A63EAD"/>
    <w:rsid w:val="00AC1AE7"/>
    <w:rsid w:val="00AC5D18"/>
    <w:rsid w:val="00AD7C5B"/>
    <w:rsid w:val="00AF11FA"/>
    <w:rsid w:val="00B5463E"/>
    <w:rsid w:val="00BB12C5"/>
    <w:rsid w:val="00BC240D"/>
    <w:rsid w:val="00BC4AE7"/>
    <w:rsid w:val="00BF2191"/>
    <w:rsid w:val="00BF7018"/>
    <w:rsid w:val="00C0072C"/>
    <w:rsid w:val="00C018D8"/>
    <w:rsid w:val="00C05AD8"/>
    <w:rsid w:val="00C06DB3"/>
    <w:rsid w:val="00C129D4"/>
    <w:rsid w:val="00C15239"/>
    <w:rsid w:val="00C17106"/>
    <w:rsid w:val="00C3704A"/>
    <w:rsid w:val="00C372CB"/>
    <w:rsid w:val="00C8689E"/>
    <w:rsid w:val="00CB5445"/>
    <w:rsid w:val="00CC7F95"/>
    <w:rsid w:val="00CF71DA"/>
    <w:rsid w:val="00D166F5"/>
    <w:rsid w:val="00D41E13"/>
    <w:rsid w:val="00DA4F71"/>
    <w:rsid w:val="00DD1AD7"/>
    <w:rsid w:val="00DE184D"/>
    <w:rsid w:val="00E032D9"/>
    <w:rsid w:val="00E03872"/>
    <w:rsid w:val="00E138FB"/>
    <w:rsid w:val="00E17A33"/>
    <w:rsid w:val="00E8067E"/>
    <w:rsid w:val="00E81648"/>
    <w:rsid w:val="00EA10DE"/>
    <w:rsid w:val="00EA1110"/>
    <w:rsid w:val="00EB3DC7"/>
    <w:rsid w:val="00EC11B8"/>
    <w:rsid w:val="00ED4493"/>
    <w:rsid w:val="00EF61C4"/>
    <w:rsid w:val="00F401A3"/>
    <w:rsid w:val="00F53F20"/>
    <w:rsid w:val="00F643D8"/>
    <w:rsid w:val="00F65D83"/>
    <w:rsid w:val="00F8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F7F22"/>
  <w15:docId w15:val="{D1C2852C-05E7-40C4-A801-718DA22E3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de-DE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spacing w:line="249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360" w:after="80" w:line="276" w:lineRule="auto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160" w:after="80" w:line="276" w:lineRule="auto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160" w:after="80" w:line="276" w:lineRule="auto"/>
      <w:outlineLvl w:val="2"/>
    </w:pPr>
    <w:rPr>
      <w:rFonts w:eastAsia="Times New Roman"/>
      <w:color w:val="0F4761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80" w:after="40" w:line="276" w:lineRule="auto"/>
      <w:outlineLvl w:val="3"/>
    </w:pPr>
    <w:rPr>
      <w:rFonts w:eastAsia="Times New Roman"/>
      <w:i/>
      <w:iCs/>
      <w:color w:val="0F4761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80" w:after="40" w:line="276" w:lineRule="auto"/>
      <w:outlineLvl w:val="4"/>
    </w:pPr>
    <w:rPr>
      <w:rFonts w:eastAsia="Times New Roman"/>
      <w:color w:val="0F4761"/>
      <w:sz w:val="24"/>
      <w:szCs w:val="24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40" w:after="0" w:line="276" w:lineRule="auto"/>
      <w:outlineLvl w:val="5"/>
    </w:pPr>
    <w:rPr>
      <w:rFonts w:eastAsia="Times New Roman"/>
      <w:i/>
      <w:iCs/>
      <w:color w:val="595959"/>
      <w:sz w:val="24"/>
      <w:szCs w:val="24"/>
    </w:rPr>
  </w:style>
  <w:style w:type="paragraph" w:styleId="berschrift7">
    <w:name w:val="heading 7"/>
    <w:basedOn w:val="Standard"/>
    <w:next w:val="Standard"/>
    <w:pPr>
      <w:keepNext/>
      <w:keepLines/>
      <w:spacing w:before="40" w:after="0" w:line="276" w:lineRule="auto"/>
      <w:outlineLvl w:val="6"/>
    </w:pPr>
    <w:rPr>
      <w:rFonts w:eastAsia="Times New Roman"/>
      <w:color w:val="595959"/>
      <w:sz w:val="24"/>
      <w:szCs w:val="24"/>
    </w:rPr>
  </w:style>
  <w:style w:type="paragraph" w:styleId="berschrift8">
    <w:name w:val="heading 8"/>
    <w:basedOn w:val="Standard"/>
    <w:next w:val="Standard"/>
    <w:pPr>
      <w:keepNext/>
      <w:keepLines/>
      <w:spacing w:after="0" w:line="276" w:lineRule="auto"/>
      <w:outlineLvl w:val="7"/>
    </w:pPr>
    <w:rPr>
      <w:rFonts w:eastAsia="Times New Roman"/>
      <w:i/>
      <w:iCs/>
      <w:color w:val="272727"/>
      <w:sz w:val="24"/>
      <w:szCs w:val="24"/>
    </w:rPr>
  </w:style>
  <w:style w:type="paragraph" w:styleId="berschrift9">
    <w:name w:val="heading 9"/>
    <w:basedOn w:val="Standard"/>
    <w:next w:val="Standard"/>
    <w:pPr>
      <w:keepNext/>
      <w:keepLines/>
      <w:spacing w:after="0" w:line="276" w:lineRule="auto"/>
      <w:outlineLvl w:val="8"/>
    </w:pPr>
    <w:rPr>
      <w:rFonts w:eastAsia="Times New Roman"/>
      <w:color w:val="272727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berschrift2Zchn">
    <w:name w:val="Überschrift 2 Zchn"/>
    <w:basedOn w:val="Absatz-Standardschriftar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berschrift3Zchn">
    <w:name w:val="Überschrift 3 Zchn"/>
    <w:basedOn w:val="Absatz-Standardschriftart"/>
    <w:rPr>
      <w:rFonts w:eastAsia="Times New Roman" w:cs="Times New Roman"/>
      <w:color w:val="0F4761"/>
      <w:sz w:val="28"/>
      <w:szCs w:val="28"/>
    </w:rPr>
  </w:style>
  <w:style w:type="character" w:customStyle="1" w:styleId="berschrift4Zchn">
    <w:name w:val="Überschrift 4 Zchn"/>
    <w:basedOn w:val="Absatz-Standardschriftart"/>
    <w:rPr>
      <w:rFonts w:eastAsia="Times New Roman" w:cs="Times New Roman"/>
      <w:i/>
      <w:iCs/>
      <w:color w:val="0F4761"/>
    </w:rPr>
  </w:style>
  <w:style w:type="character" w:customStyle="1" w:styleId="berschrift5Zchn">
    <w:name w:val="Überschrift 5 Zchn"/>
    <w:basedOn w:val="Absatz-Standardschriftart"/>
    <w:rPr>
      <w:rFonts w:eastAsia="Times New Roman" w:cs="Times New Roman"/>
      <w:color w:val="0F4761"/>
    </w:rPr>
  </w:style>
  <w:style w:type="character" w:customStyle="1" w:styleId="berschrift6Zchn">
    <w:name w:val="Überschrift 6 Zchn"/>
    <w:basedOn w:val="Absatz-Standardschriftart"/>
    <w:rPr>
      <w:rFonts w:eastAsia="Times New Roman" w:cs="Times New Roman"/>
      <w:i/>
      <w:iCs/>
      <w:color w:val="595959"/>
    </w:rPr>
  </w:style>
  <w:style w:type="character" w:customStyle="1" w:styleId="berschrift7Zchn">
    <w:name w:val="Überschrift 7 Zchn"/>
    <w:basedOn w:val="Absatz-Standardschriftart"/>
    <w:rPr>
      <w:rFonts w:eastAsia="Times New Roman" w:cs="Times New Roman"/>
      <w:color w:val="595959"/>
    </w:rPr>
  </w:style>
  <w:style w:type="character" w:customStyle="1" w:styleId="berschrift8Zchn">
    <w:name w:val="Überschrift 8 Zchn"/>
    <w:basedOn w:val="Absatz-Standardschriftart"/>
    <w:rPr>
      <w:rFonts w:eastAsia="Times New Roman" w:cs="Times New Roman"/>
      <w:i/>
      <w:iCs/>
      <w:color w:val="272727"/>
    </w:rPr>
  </w:style>
  <w:style w:type="character" w:customStyle="1" w:styleId="berschrift9Zchn">
    <w:name w:val="Überschrift 9 Zchn"/>
    <w:basedOn w:val="Absatz-Standardschriftart"/>
    <w:rPr>
      <w:rFonts w:eastAsia="Times New Roman" w:cs="Times New Roman"/>
      <w:color w:val="272727"/>
    </w:rPr>
  </w:style>
  <w:style w:type="paragraph" w:styleId="Titel">
    <w:name w:val="Title"/>
    <w:basedOn w:val="Standard"/>
    <w:next w:val="Standard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elZchn">
    <w:name w:val="Titel Zchn"/>
    <w:basedOn w:val="Absatz-Standardschriftar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Untertitel">
    <w:name w:val="Subtitle"/>
    <w:basedOn w:val="Standard"/>
    <w:next w:val="Standard"/>
    <w:uiPriority w:val="11"/>
    <w:qFormat/>
    <w:pPr>
      <w:spacing w:line="276" w:lineRule="auto"/>
    </w:pPr>
    <w:rPr>
      <w:rFonts w:eastAsia="Times New Roman"/>
      <w:color w:val="595959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rPr>
      <w:rFonts w:eastAsia="Times New Roman" w:cs="Times New Roman"/>
      <w:color w:val="595959"/>
      <w:spacing w:val="15"/>
      <w:sz w:val="28"/>
      <w:szCs w:val="28"/>
    </w:rPr>
  </w:style>
  <w:style w:type="paragraph" w:styleId="Zitat">
    <w:name w:val="Quote"/>
    <w:basedOn w:val="Standard"/>
    <w:next w:val="Standard"/>
    <w:pPr>
      <w:spacing w:before="160" w:line="276" w:lineRule="auto"/>
      <w:jc w:val="center"/>
    </w:pPr>
    <w:rPr>
      <w:i/>
      <w:iCs/>
      <w:color w:val="404040"/>
      <w:sz w:val="24"/>
      <w:szCs w:val="24"/>
    </w:rPr>
  </w:style>
  <w:style w:type="character" w:customStyle="1" w:styleId="ZitatZchn">
    <w:name w:val="Zitat Zchn"/>
    <w:basedOn w:val="Absatz-Standardschriftart"/>
    <w:rPr>
      <w:i/>
      <w:iCs/>
      <w:color w:val="404040"/>
    </w:rPr>
  </w:style>
  <w:style w:type="paragraph" w:styleId="Listenabsatz">
    <w:name w:val="List Paragraph"/>
    <w:basedOn w:val="Standard"/>
    <w:pPr>
      <w:spacing w:line="276" w:lineRule="auto"/>
      <w:ind w:left="720"/>
      <w:contextualSpacing/>
    </w:pPr>
    <w:rPr>
      <w:sz w:val="24"/>
      <w:szCs w:val="24"/>
    </w:rPr>
  </w:style>
  <w:style w:type="character" w:styleId="IntensiveHervorhebung">
    <w:name w:val="Intense Emphasis"/>
    <w:basedOn w:val="Absatz-Standardschriftart"/>
    <w:rPr>
      <w:i/>
      <w:iCs/>
      <w:color w:val="0F4761"/>
    </w:rPr>
  </w:style>
  <w:style w:type="paragraph" w:styleId="IntensivesZitat">
    <w:name w:val="Intense Quote"/>
    <w:basedOn w:val="Standard"/>
    <w:next w:val="Standard"/>
    <w:pPr>
      <w:pBdr>
        <w:top w:val="single" w:sz="4" w:space="10" w:color="0F4761"/>
        <w:bottom w:val="single" w:sz="4" w:space="10" w:color="0F4761"/>
      </w:pBdr>
      <w:spacing w:before="360" w:after="360" w:line="276" w:lineRule="auto"/>
      <w:ind w:left="864" w:right="864"/>
      <w:jc w:val="center"/>
    </w:pPr>
    <w:rPr>
      <w:i/>
      <w:iCs/>
      <w:color w:val="0F4761"/>
      <w:sz w:val="24"/>
      <w:szCs w:val="24"/>
    </w:rPr>
  </w:style>
  <w:style w:type="character" w:customStyle="1" w:styleId="IntensivesZitatZchn">
    <w:name w:val="Intensives Zitat Zchn"/>
    <w:basedOn w:val="Absatz-Standardschriftart"/>
    <w:rPr>
      <w:i/>
      <w:iCs/>
      <w:color w:val="0F4761"/>
    </w:rPr>
  </w:style>
  <w:style w:type="character" w:styleId="IntensiverVerweis">
    <w:name w:val="Intense Reference"/>
    <w:basedOn w:val="Absatz-Standardschriftart"/>
    <w:rPr>
      <w:b/>
      <w:bCs/>
      <w:smallCaps/>
      <w:color w:val="0F4761"/>
      <w:spacing w:val="5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sz w:val="22"/>
      <w:szCs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sz w:val="22"/>
      <w:szCs w:val="22"/>
    </w:rPr>
  </w:style>
  <w:style w:type="paragraph" w:styleId="berarbeitung">
    <w:name w:val="Revision"/>
    <w:hidden/>
    <w:uiPriority w:val="99"/>
    <w:semiHidden/>
    <w:rsid w:val="00C05AD8"/>
    <w:pPr>
      <w:autoSpaceDN/>
      <w:spacing w:after="0"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b234a-6170-4c83-9205-40ca098acff0">
      <Terms xmlns="http://schemas.microsoft.com/office/infopath/2007/PartnerControls"/>
    </lcf76f155ced4ddcb4097134ff3c332f>
    <TaxCatchAll xmlns="3eddc8a1-f55b-4f46-a7c8-81ab4077a9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AA8D4942DCAC4AAD7E89F3B467F435" ma:contentTypeVersion="19" ma:contentTypeDescription="Ein neues Dokument erstellen." ma:contentTypeScope="" ma:versionID="60edcdacfc2b6bec4748059050538193">
  <xsd:schema xmlns:xsd="http://www.w3.org/2001/XMLSchema" xmlns:xs="http://www.w3.org/2001/XMLSchema" xmlns:p="http://schemas.microsoft.com/office/2006/metadata/properties" xmlns:ns2="933b234a-6170-4c83-9205-40ca098acff0" xmlns:ns3="3eddc8a1-f55b-4f46-a7c8-81ab4077a98a" targetNamespace="http://schemas.microsoft.com/office/2006/metadata/properties" ma:root="true" ma:fieldsID="2bee217012937f01dbc81aecefbca274" ns2:_="" ns3:_="">
    <xsd:import namespace="933b234a-6170-4c83-9205-40ca098acff0"/>
    <xsd:import namespace="3eddc8a1-f55b-4f46-a7c8-81ab4077a9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b234a-6170-4c83-9205-40ca098ac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a87c6220-55e1-42e6-9649-c50cb182da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dc8a1-f55b-4f46-a7c8-81ab4077a98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5d18edf-f729-41ee-8ada-688d1a7c49f5}" ma:internalName="TaxCatchAll" ma:showField="CatchAllData" ma:web="3eddc8a1-f55b-4f46-a7c8-81ab4077a9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7B3999-7D89-42A1-A8BC-085C2CFD2D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EDCB47-855F-4C42-A150-9D6AA75290E8}">
  <ds:schemaRefs>
    <ds:schemaRef ds:uri="http://schemas.microsoft.com/office/2006/metadata/properties"/>
    <ds:schemaRef ds:uri="http://schemas.microsoft.com/office/infopath/2007/PartnerControls"/>
    <ds:schemaRef ds:uri="933b234a-6170-4c83-9205-40ca098acff0"/>
    <ds:schemaRef ds:uri="3eddc8a1-f55b-4f46-a7c8-81ab4077a98a"/>
  </ds:schemaRefs>
</ds:datastoreItem>
</file>

<file path=customXml/itemProps3.xml><?xml version="1.0" encoding="utf-8"?>
<ds:datastoreItem xmlns:ds="http://schemas.openxmlformats.org/officeDocument/2006/customXml" ds:itemID="{B8926C9F-C901-49D6-B26D-F174D3B9C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b234a-6170-4c83-9205-40ca098acff0"/>
    <ds:schemaRef ds:uri="3eddc8a1-f55b-4f46-a7c8-81ab4077a9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6093</Characters>
  <Application>Microsoft Office Word</Application>
  <DocSecurity>0</DocSecurity>
  <Lines>50</Lines>
  <Paragraphs>14</Paragraphs>
  <ScaleCrop>false</ScaleCrop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Fickers</dc:creator>
  <dc:description/>
  <cp:lastModifiedBy>Sonja Fickers</cp:lastModifiedBy>
  <cp:revision>4</cp:revision>
  <dcterms:created xsi:type="dcterms:W3CDTF">2024-11-18T08:21:00Z</dcterms:created>
  <dcterms:modified xsi:type="dcterms:W3CDTF">2025-07-28T07:02:00Z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0x01010087AA8D4942DCAC4AAD7E89F3B467F435</vt:lpwstr>
  </property>
  <property fmtid="{D5CDD505-2E9C-101B-9397-08002B2CF9AE}" pid="3" name="MediaServiceImageTags">
    <vt:lpwstr/>
  </property>
</Properties>
</file>